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1A4B9C" w:rsidRPr="007C15F5" w14:paraId="575F1696" w14:textId="77777777" w:rsidTr="00923B46">
        <w:trPr>
          <w:trHeight w:val="864"/>
        </w:trPr>
        <w:tc>
          <w:tcPr>
            <w:tcW w:w="6804" w:type="dxa"/>
          </w:tcPr>
          <w:p w14:paraId="587E0138" w14:textId="07492951" w:rsidR="001A4B9C" w:rsidRPr="007C15F5" w:rsidRDefault="00A00089" w:rsidP="00ED5284">
            <w:pPr>
              <w:pStyle w:val="conservationmeasuretitle1"/>
              <w:keepNext w:val="0"/>
              <w:ind w:left="-110"/>
            </w:pPr>
            <w:bookmarkStart w:id="0" w:name="_Toc418689654"/>
            <w:bookmarkStart w:id="1" w:name="_Toc435711100"/>
            <w:r w:rsidRPr="00A00089">
              <w:rPr>
                <w:caps w:val="0"/>
              </w:rPr>
              <w:t>Conservation Measure</w:t>
            </w:r>
            <w:r w:rsidRPr="007C15F5">
              <w:rPr>
                <w:caps w:val="0"/>
              </w:rPr>
              <w:t xml:space="preserve"> </w:t>
            </w:r>
            <w:r w:rsidR="001A4B9C" w:rsidRPr="007C15F5">
              <w:t>10-05 (</w:t>
            </w:r>
            <w:r w:rsidR="00923B46" w:rsidRPr="007C15F5">
              <w:t>201</w:t>
            </w:r>
            <w:del w:id="2" w:author="Ingrid Slicer" w:date="2018-10-30T17:29:00Z">
              <w:r w:rsidR="00923B46" w:rsidDel="002708FE">
                <w:delText>7</w:delText>
              </w:r>
            </w:del>
            <w:ins w:id="3" w:author="Ingrid Slicer" w:date="2018-10-24T12:18:00Z">
              <w:r w:rsidR="000255BD">
                <w:t>8</w:t>
              </w:r>
            </w:ins>
            <w:del w:id="4" w:author="Ingrid Slicer" w:date="2018-10-24T12:18:00Z">
              <w:r w:rsidR="001A4B9C" w:rsidRPr="007C15F5" w:rsidDel="000255BD">
                <w:delText>)</w:delText>
              </w:r>
            </w:del>
            <w:bookmarkEnd w:id="0"/>
            <w:bookmarkEnd w:id="1"/>
          </w:p>
          <w:p w14:paraId="7501AF69" w14:textId="77777777" w:rsidR="001A4B9C" w:rsidRPr="007C15F5" w:rsidRDefault="001A4B9C" w:rsidP="00ED5284">
            <w:pPr>
              <w:pStyle w:val="conservationmeasuretitle2"/>
              <w:ind w:left="-110"/>
            </w:pPr>
            <w:bookmarkStart w:id="5" w:name="_Toc418689655"/>
            <w:bookmarkStart w:id="6" w:name="_Toc435711101"/>
            <w:r w:rsidRPr="007C15F5">
              <w:t xml:space="preserve">Catch Documentation Scheme for </w:t>
            </w:r>
            <w:r w:rsidRPr="007C15F5">
              <w:rPr>
                <w:i/>
              </w:rPr>
              <w:t>Dissostichus</w:t>
            </w:r>
            <w:r w:rsidRPr="007C15F5">
              <w:t xml:space="preserve"> spp.</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7071E" w:rsidRPr="007C15F5" w14:paraId="76AB9243"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5CB348D4" w14:textId="77777777" w:rsidR="0077071E" w:rsidRPr="007C15F5" w:rsidRDefault="0077071E" w:rsidP="00923B46">
                  <w:pPr>
                    <w:tabs>
                      <w:tab w:val="right" w:pos="1705"/>
                    </w:tabs>
                    <w:spacing w:line="200" w:lineRule="atLeast"/>
                    <w:rPr>
                      <w:sz w:val="20"/>
                    </w:rPr>
                  </w:pPr>
                  <w:r w:rsidRPr="007C15F5">
                    <w:rPr>
                      <w:sz w:val="20"/>
                    </w:rPr>
                    <w:t>Species</w:t>
                  </w:r>
                  <w:r w:rsidRPr="007C15F5">
                    <w:rPr>
                      <w:sz w:val="20"/>
                    </w:rPr>
                    <w:tab/>
                    <w:t>toothfish</w:t>
                  </w:r>
                </w:p>
              </w:tc>
            </w:tr>
            <w:tr w:rsidR="0077071E" w:rsidRPr="007C15F5" w14:paraId="4A61E969"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2F170EB3" w14:textId="77777777" w:rsidR="0077071E" w:rsidRPr="007C15F5" w:rsidRDefault="0077071E" w:rsidP="00923B46">
                  <w:pPr>
                    <w:pStyle w:val="Footer"/>
                    <w:tabs>
                      <w:tab w:val="right" w:pos="1705"/>
                    </w:tabs>
                    <w:spacing w:line="200" w:lineRule="atLeast"/>
                  </w:pPr>
                  <w:r w:rsidRPr="007C15F5">
                    <w:t>Area</w:t>
                  </w:r>
                  <w:r w:rsidRPr="007C15F5">
                    <w:tab/>
                    <w:t>all</w:t>
                  </w:r>
                </w:p>
              </w:tc>
            </w:tr>
            <w:tr w:rsidR="0077071E" w:rsidRPr="007C15F5" w14:paraId="21C2825B"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29443464" w14:textId="77777777" w:rsidR="0077071E" w:rsidRPr="007C15F5" w:rsidRDefault="0077071E" w:rsidP="00923B46">
                  <w:pPr>
                    <w:pStyle w:val="Footer"/>
                    <w:tabs>
                      <w:tab w:val="right" w:pos="1705"/>
                    </w:tabs>
                    <w:spacing w:line="200" w:lineRule="atLeast"/>
                  </w:pPr>
                  <w:r w:rsidRPr="007C15F5">
                    <w:t>Season</w:t>
                  </w:r>
                  <w:r w:rsidRPr="007C15F5">
                    <w:tab/>
                    <w:t>all</w:t>
                  </w:r>
                </w:p>
              </w:tc>
            </w:tr>
            <w:tr w:rsidR="0077071E" w:rsidRPr="007C15F5" w14:paraId="5CF8A089" w14:textId="77777777" w:rsidTr="009951A4">
              <w:trPr>
                <w:cantSplit/>
              </w:trPr>
              <w:tc>
                <w:tcPr>
                  <w:tcW w:w="1985" w:type="dxa"/>
                  <w:tcBorders>
                    <w:top w:val="single" w:sz="2" w:space="0" w:color="auto"/>
                    <w:left w:val="single" w:sz="2" w:space="0" w:color="auto"/>
                    <w:bottom w:val="single" w:sz="2" w:space="0" w:color="auto"/>
                    <w:right w:val="single" w:sz="2" w:space="0" w:color="auto"/>
                  </w:tcBorders>
                </w:tcPr>
                <w:p w14:paraId="3E0FB0AE" w14:textId="77777777" w:rsidR="0077071E" w:rsidRPr="007C15F5" w:rsidRDefault="0077071E" w:rsidP="00923B46">
                  <w:pPr>
                    <w:tabs>
                      <w:tab w:val="right" w:pos="1705"/>
                    </w:tabs>
                    <w:spacing w:line="200" w:lineRule="atLeast"/>
                    <w:rPr>
                      <w:sz w:val="20"/>
                    </w:rPr>
                  </w:pPr>
                  <w:r w:rsidRPr="007C15F5">
                    <w:rPr>
                      <w:sz w:val="20"/>
                    </w:rPr>
                    <w:t>Gear</w:t>
                  </w:r>
                  <w:r w:rsidRPr="007C15F5">
                    <w:rPr>
                      <w:sz w:val="20"/>
                    </w:rPr>
                    <w:tab/>
                    <w:t>all</w:t>
                  </w:r>
                </w:p>
              </w:tc>
            </w:tr>
          </w:tbl>
          <w:p w14:paraId="49337D6A" w14:textId="77777777" w:rsidR="001A4B9C" w:rsidRPr="007C15F5" w:rsidRDefault="001A4B9C" w:rsidP="00923B46">
            <w:pPr>
              <w:pStyle w:val="conservationmeasuretitle1"/>
            </w:pPr>
          </w:p>
        </w:tc>
      </w:tr>
    </w:tbl>
    <w:p w14:paraId="75F2527A" w14:textId="77777777" w:rsidR="001A4B9C" w:rsidRPr="007C15F5" w:rsidRDefault="001A4B9C" w:rsidP="001A4B9C">
      <w:pPr>
        <w:rPr>
          <w:szCs w:val="24"/>
        </w:rPr>
      </w:pPr>
    </w:p>
    <w:p w14:paraId="6C53184A" w14:textId="77777777" w:rsidR="001A4B9C" w:rsidRPr="007C15F5" w:rsidRDefault="001A4B9C" w:rsidP="001A4B9C">
      <w:pPr>
        <w:pStyle w:val="cmpara"/>
      </w:pPr>
      <w:bookmarkStart w:id="7" w:name="_Toc418689656"/>
      <w:r w:rsidRPr="007C15F5">
        <w:t>The Commission,</w:t>
      </w:r>
    </w:p>
    <w:p w14:paraId="4AD7C665" w14:textId="77777777" w:rsidR="001A4B9C" w:rsidRPr="007C15F5" w:rsidRDefault="001A4B9C" w:rsidP="001A4B9C">
      <w:pPr>
        <w:pStyle w:val="cmindentedpara"/>
      </w:pPr>
      <w:r w:rsidRPr="007C15F5">
        <w:rPr>
          <w:u w:val="single"/>
        </w:rPr>
        <w:t>Concerned</w:t>
      </w:r>
      <w:r w:rsidRPr="007C15F5">
        <w:t xml:space="preserve"> that illegal, unreported and unregulated (IUU) fishing for </w:t>
      </w:r>
      <w:r w:rsidRPr="007C15F5">
        <w:rPr>
          <w:i/>
          <w:iCs/>
        </w:rPr>
        <w:t>Dissostichus</w:t>
      </w:r>
      <w:r w:rsidRPr="007C15F5">
        <w:rPr>
          <w:iCs/>
        </w:rPr>
        <w:t xml:space="preserve"> </w:t>
      </w:r>
      <w:r w:rsidRPr="007C15F5">
        <w:t xml:space="preserve">spp. in the Convention Area threatens serious depletion of populations of </w:t>
      </w:r>
      <w:r w:rsidRPr="007C15F5">
        <w:rPr>
          <w:i/>
          <w:iCs/>
        </w:rPr>
        <w:t>Dissostichus</w:t>
      </w:r>
      <w:r w:rsidRPr="007C15F5">
        <w:rPr>
          <w:iCs/>
        </w:rPr>
        <w:t xml:space="preserve"> </w:t>
      </w:r>
      <w:r w:rsidRPr="007C15F5">
        <w:t>spp.,</w:t>
      </w:r>
    </w:p>
    <w:p w14:paraId="52E2DFBD" w14:textId="77777777" w:rsidR="001A4B9C" w:rsidRPr="007C15F5" w:rsidRDefault="001A4B9C" w:rsidP="001A4B9C">
      <w:pPr>
        <w:pStyle w:val="cmindentedpara"/>
      </w:pPr>
      <w:r w:rsidRPr="007C15F5">
        <w:rPr>
          <w:u w:val="single"/>
        </w:rPr>
        <w:t>Aware</w:t>
      </w:r>
      <w:r w:rsidRPr="007C15F5">
        <w:t xml:space="preserve"> that IUU fishing involves significant by-catch of some Antarctic species, including endangered albatross,</w:t>
      </w:r>
    </w:p>
    <w:p w14:paraId="64AE47B3" w14:textId="77777777" w:rsidR="001A4B9C" w:rsidRPr="007C15F5" w:rsidRDefault="001A4B9C" w:rsidP="001A4B9C">
      <w:pPr>
        <w:pStyle w:val="cmindentedpara"/>
      </w:pPr>
      <w:r w:rsidRPr="007C15F5">
        <w:rPr>
          <w:u w:val="single"/>
        </w:rPr>
        <w:t>Noting</w:t>
      </w:r>
      <w:r w:rsidRPr="007C15F5">
        <w:t xml:space="preserve"> that IUU fishing is inconsistent with the objective of the Convention and undermines the effectiveness of CCAMLR conservation measures,</w:t>
      </w:r>
    </w:p>
    <w:p w14:paraId="0D018967" w14:textId="77777777" w:rsidR="001A4B9C" w:rsidRPr="007C15F5" w:rsidRDefault="001A4B9C" w:rsidP="001A4B9C">
      <w:pPr>
        <w:pStyle w:val="cmindentedpara"/>
      </w:pPr>
      <w:r w:rsidRPr="007C15F5">
        <w:rPr>
          <w:u w:val="single"/>
        </w:rPr>
        <w:t>Underlining</w:t>
      </w:r>
      <w:r w:rsidRPr="007C15F5">
        <w:t xml:space="preserve"> the responsibilities of Flag States to ensure that their vessels conduct their fishing activities in a responsible manner,</w:t>
      </w:r>
    </w:p>
    <w:p w14:paraId="0F00F310" w14:textId="77777777" w:rsidR="001A4B9C" w:rsidRPr="007C15F5" w:rsidRDefault="001A4B9C" w:rsidP="001A4B9C">
      <w:pPr>
        <w:pStyle w:val="cmindentedpara"/>
      </w:pPr>
      <w:r w:rsidRPr="007C15F5">
        <w:rPr>
          <w:u w:val="single"/>
        </w:rPr>
        <w:t>Mindful</w:t>
      </w:r>
      <w:r w:rsidRPr="007C15F5">
        <w:t xml:space="preserve"> of the rights and obligations of Port States to promote the effectiveness of regional fishery conservation measures,</w:t>
      </w:r>
    </w:p>
    <w:p w14:paraId="32795A98" w14:textId="77777777" w:rsidR="001A4B9C" w:rsidRPr="007C15F5" w:rsidRDefault="001A4B9C" w:rsidP="001A4B9C">
      <w:pPr>
        <w:pStyle w:val="cmindentedpara"/>
      </w:pPr>
      <w:r w:rsidRPr="007C15F5">
        <w:rPr>
          <w:u w:val="single"/>
        </w:rPr>
        <w:t>Aware</w:t>
      </w:r>
      <w:r w:rsidRPr="007C15F5">
        <w:t xml:space="preserve"> that IUU fishing reflects the high value of, and resulting expansion in markets for and international trade in, </w:t>
      </w:r>
      <w:r w:rsidRPr="007C15F5">
        <w:rPr>
          <w:i/>
          <w:iCs/>
        </w:rPr>
        <w:t>Dissostichus</w:t>
      </w:r>
      <w:r w:rsidRPr="007C15F5">
        <w:rPr>
          <w:iCs/>
        </w:rPr>
        <w:t xml:space="preserve"> </w:t>
      </w:r>
      <w:r w:rsidRPr="007C15F5">
        <w:t>spp.,</w:t>
      </w:r>
    </w:p>
    <w:p w14:paraId="74955261" w14:textId="77777777" w:rsidR="001A4B9C" w:rsidRPr="007C15F5" w:rsidRDefault="001A4B9C" w:rsidP="001A4B9C">
      <w:pPr>
        <w:pStyle w:val="cmindentedpara"/>
      </w:pPr>
      <w:r w:rsidRPr="007C15F5">
        <w:rPr>
          <w:u w:val="single"/>
        </w:rPr>
        <w:t>Recalling</w:t>
      </w:r>
      <w:r w:rsidRPr="007C15F5">
        <w:t xml:space="preserve"> that Contracting Parties have agreed to introduce classification codes for </w:t>
      </w:r>
      <w:r w:rsidRPr="007C15F5">
        <w:rPr>
          <w:i/>
          <w:iCs/>
        </w:rPr>
        <w:t>Dissostichus</w:t>
      </w:r>
      <w:r w:rsidRPr="007C15F5">
        <w:rPr>
          <w:iCs/>
        </w:rPr>
        <w:t xml:space="preserve"> </w:t>
      </w:r>
      <w:r w:rsidRPr="007C15F5">
        <w:t>spp. at a national level,</w:t>
      </w:r>
    </w:p>
    <w:p w14:paraId="1F86594A" w14:textId="77777777" w:rsidR="001A4B9C" w:rsidRPr="007C15F5" w:rsidRDefault="001A4B9C" w:rsidP="001A4B9C">
      <w:pPr>
        <w:pStyle w:val="cmindentedpara"/>
      </w:pPr>
      <w:r w:rsidRPr="007C15F5">
        <w:rPr>
          <w:u w:val="single"/>
        </w:rPr>
        <w:t>Recognising</w:t>
      </w:r>
      <w:r w:rsidRPr="007C15F5">
        <w:t xml:space="preserve"> that the Catch Documentation Scheme for </w:t>
      </w:r>
      <w:r w:rsidRPr="007C15F5">
        <w:rPr>
          <w:i/>
          <w:iCs/>
        </w:rPr>
        <w:t>Dissostichus</w:t>
      </w:r>
      <w:r w:rsidRPr="007C15F5">
        <w:rPr>
          <w:iCs/>
        </w:rPr>
        <w:t xml:space="preserve"> </w:t>
      </w:r>
      <w:r w:rsidRPr="007C15F5">
        <w:t>spp. (CDS) provides the Commission with important information to assist with achieving the precautionary management objectives of the Convention,</w:t>
      </w:r>
    </w:p>
    <w:p w14:paraId="001C1DB7" w14:textId="77777777" w:rsidR="001A4B9C" w:rsidRPr="007C15F5" w:rsidRDefault="001A4B9C" w:rsidP="001A4B9C">
      <w:pPr>
        <w:pStyle w:val="cmindentedpara"/>
      </w:pPr>
      <w:r w:rsidRPr="007C15F5">
        <w:rPr>
          <w:u w:val="single"/>
        </w:rPr>
        <w:t>Committed</w:t>
      </w:r>
      <w:r w:rsidRPr="007C15F5">
        <w:t xml:space="preserve"> to take steps, consistent with international law, to identify the origins of </w:t>
      </w:r>
      <w:r w:rsidRPr="007C15F5">
        <w:rPr>
          <w:i/>
          <w:iCs/>
        </w:rPr>
        <w:t>Dissostichus</w:t>
      </w:r>
      <w:r w:rsidRPr="007C15F5">
        <w:rPr>
          <w:iCs/>
        </w:rPr>
        <w:t xml:space="preserve"> </w:t>
      </w:r>
      <w:r w:rsidRPr="007C15F5">
        <w:t xml:space="preserve">spp. entering the markets of Contracting Parties and to determine whether </w:t>
      </w:r>
      <w:r w:rsidRPr="007C15F5">
        <w:rPr>
          <w:i/>
          <w:iCs/>
        </w:rPr>
        <w:t>Dissostichus</w:t>
      </w:r>
      <w:r w:rsidRPr="007C15F5">
        <w:rPr>
          <w:iCs/>
        </w:rPr>
        <w:t xml:space="preserve"> </w:t>
      </w:r>
      <w:r w:rsidRPr="007C15F5">
        <w:t>spp. harvested in the Convention Area that is imported into their territories were caught in a manner consistent with CCAMLR conservation measures,</w:t>
      </w:r>
    </w:p>
    <w:p w14:paraId="51ACA0F0" w14:textId="77777777" w:rsidR="001A4B9C" w:rsidRPr="007C15F5" w:rsidRDefault="001A4B9C" w:rsidP="001A4B9C">
      <w:pPr>
        <w:pStyle w:val="cmindentedpara"/>
      </w:pPr>
      <w:r w:rsidRPr="007C15F5">
        <w:rPr>
          <w:u w:val="single"/>
        </w:rPr>
        <w:t>Wishing</w:t>
      </w:r>
      <w:r w:rsidRPr="007C15F5">
        <w:t xml:space="preserve"> to reinforce the conservation measures already adopted by the Commission with respect to </w:t>
      </w:r>
      <w:r w:rsidRPr="007C15F5">
        <w:rPr>
          <w:i/>
          <w:iCs/>
        </w:rPr>
        <w:t>Dissostichus</w:t>
      </w:r>
      <w:r w:rsidRPr="007C15F5">
        <w:rPr>
          <w:iCs/>
        </w:rPr>
        <w:t xml:space="preserve"> </w:t>
      </w:r>
      <w:r w:rsidRPr="007C15F5">
        <w:t>spp.,</w:t>
      </w:r>
    </w:p>
    <w:p w14:paraId="66A6FE83" w14:textId="77777777" w:rsidR="001A4B9C" w:rsidRPr="007C15F5" w:rsidRDefault="001A4B9C" w:rsidP="001A4B9C">
      <w:pPr>
        <w:pStyle w:val="cmindentedpara"/>
      </w:pPr>
      <w:r w:rsidRPr="007C15F5">
        <w:rPr>
          <w:u w:val="single"/>
        </w:rPr>
        <w:t>Further recognising</w:t>
      </w:r>
      <w:r w:rsidRPr="007C15F5">
        <w:t xml:space="preserve"> the importance of enhancing cooperation with non-Contracting Parties to help prevent, deter and eliminate IUU fishing in the Convention Area,</w:t>
      </w:r>
    </w:p>
    <w:p w14:paraId="2F7EE253" w14:textId="77777777" w:rsidR="001A4B9C" w:rsidRPr="007C15F5" w:rsidRDefault="001A4B9C" w:rsidP="001A4B9C">
      <w:pPr>
        <w:pStyle w:val="cmindentedpara"/>
      </w:pPr>
      <w:r w:rsidRPr="007C15F5">
        <w:rPr>
          <w:u w:val="single"/>
        </w:rPr>
        <w:t>Acknowledging</w:t>
      </w:r>
      <w:r w:rsidRPr="007C15F5">
        <w:t xml:space="preserve"> that the Commission has adopted a policy to enhance cooperation between CCAMLR and non-Contracting Parties,</w:t>
      </w:r>
    </w:p>
    <w:p w14:paraId="31BD51DC" w14:textId="77777777" w:rsidR="001A4B9C" w:rsidRPr="007C15F5" w:rsidRDefault="001A4B9C" w:rsidP="001A4B9C">
      <w:pPr>
        <w:pStyle w:val="cmindentedpara"/>
      </w:pPr>
      <w:r w:rsidRPr="007C15F5">
        <w:rPr>
          <w:u w:val="single"/>
        </w:rPr>
        <w:t>Inviting</w:t>
      </w:r>
      <w:r w:rsidRPr="007C15F5">
        <w:t xml:space="preserve"> non-Contracting Parties whose vessels fish for </w:t>
      </w:r>
      <w:r w:rsidRPr="007C15F5">
        <w:rPr>
          <w:i/>
          <w:iCs/>
        </w:rPr>
        <w:t>Dissostichus</w:t>
      </w:r>
      <w:r w:rsidRPr="007C15F5">
        <w:rPr>
          <w:iCs/>
        </w:rPr>
        <w:t xml:space="preserve"> </w:t>
      </w:r>
      <w:r w:rsidRPr="007C15F5">
        <w:t>spp. to participate in the CDS,</w:t>
      </w:r>
    </w:p>
    <w:p w14:paraId="46FA383E" w14:textId="77777777" w:rsidR="001A4B9C" w:rsidRPr="003024CB" w:rsidRDefault="001A4B9C" w:rsidP="001A4B9C">
      <w:pPr>
        <w:pStyle w:val="cmindentedpara"/>
        <w:rPr>
          <w:u w:val="single"/>
        </w:rPr>
      </w:pPr>
      <w:r w:rsidRPr="003024CB">
        <w:rPr>
          <w:u w:val="single"/>
        </w:rPr>
        <w:t>Further noting</w:t>
      </w:r>
      <w:r w:rsidRPr="007C15F5">
        <w:t xml:space="preserve"> the importance of providing a mechanism for</w:t>
      </w:r>
      <w:r w:rsidRPr="003024CB">
        <w:t xml:space="preserve"> confiscated </w:t>
      </w:r>
      <w:r w:rsidRPr="003024CB">
        <w:rPr>
          <w:i/>
        </w:rPr>
        <w:t xml:space="preserve">Dissostichus </w:t>
      </w:r>
      <w:r w:rsidRPr="003024CB">
        <w:t>spp. to be sold or disposed of through the CDS,</w:t>
      </w:r>
    </w:p>
    <w:p w14:paraId="084C7BC4" w14:textId="77777777" w:rsidR="001A4B9C" w:rsidRPr="007C15F5" w:rsidRDefault="001A4B9C" w:rsidP="001A4B9C">
      <w:pPr>
        <w:pStyle w:val="cmpara"/>
      </w:pPr>
      <w:r w:rsidRPr="007C15F5">
        <w:lastRenderedPageBreak/>
        <w:t>hereby adopts the following conservation measure in accordance with Article IX of the Convention:</w:t>
      </w:r>
    </w:p>
    <w:p w14:paraId="7934CE7D" w14:textId="77777777" w:rsidR="001A4B9C" w:rsidRPr="007C15F5" w:rsidRDefault="001A4B9C" w:rsidP="001A4B9C">
      <w:pPr>
        <w:pStyle w:val="cmnumberedpara"/>
      </w:pPr>
      <w:r w:rsidRPr="007C15F5">
        <w:t>1.</w:t>
      </w:r>
      <w:r w:rsidRPr="007C15F5">
        <w:tab/>
        <w:t xml:space="preserve">The following definitions are intended only </w:t>
      </w:r>
      <w:proofErr w:type="gramStart"/>
      <w:r w:rsidRPr="007C15F5">
        <w:t>for the purpose of</w:t>
      </w:r>
      <w:proofErr w:type="gramEnd"/>
      <w:r w:rsidRPr="007C15F5">
        <w:t xml:space="preserve"> the completion of CDS documents and shall be applied as stated regardless of whether such actions as landings, transhipments, imports, exports or re-exports constitute the same under any CDS participant’s relevant domestic law:</w:t>
      </w:r>
    </w:p>
    <w:p w14:paraId="79E28BC4" w14:textId="77777777" w:rsidR="001A4B9C" w:rsidRPr="007C15F5" w:rsidRDefault="001A4B9C" w:rsidP="001A4B9C">
      <w:pPr>
        <w:pStyle w:val="cmsubpara"/>
        <w:ind w:hanging="580"/>
      </w:pPr>
      <w:r w:rsidRPr="007C15F5">
        <w:t>(</w:t>
      </w:r>
      <w:proofErr w:type="spellStart"/>
      <w:r w:rsidRPr="007C15F5">
        <w:t>i</w:t>
      </w:r>
      <w:proofErr w:type="spellEnd"/>
      <w:r w:rsidRPr="007C15F5">
        <w:t>)</w:t>
      </w:r>
      <w:r w:rsidRPr="007C15F5">
        <w:tab/>
      </w:r>
      <w:r w:rsidRPr="007C15F5">
        <w:rPr>
          <w:i/>
        </w:rPr>
        <w:t>Dissostichus</w:t>
      </w:r>
      <w:r w:rsidRPr="007C15F5">
        <w:t xml:space="preserve"> catch document (DCD) is a document, generated by the electronic CDS (e-CDS), containing information relating to the harvest, transhipment and landing of </w:t>
      </w:r>
      <w:r w:rsidRPr="007C15F5">
        <w:rPr>
          <w:i/>
        </w:rPr>
        <w:t>Dissostichus</w:t>
      </w:r>
      <w:r w:rsidRPr="007C15F5">
        <w:t xml:space="preserve"> spp. as contained in Annex 10-05/A, Attachment 1.</w:t>
      </w:r>
    </w:p>
    <w:p w14:paraId="0318CFE0" w14:textId="77777777" w:rsidR="001A4B9C" w:rsidRPr="007C15F5" w:rsidRDefault="001A4B9C" w:rsidP="001A4B9C">
      <w:pPr>
        <w:pStyle w:val="cmsubpara"/>
        <w:ind w:hanging="580"/>
      </w:pPr>
      <w:r w:rsidRPr="007C15F5">
        <w:tab/>
      </w:r>
      <w:r w:rsidRPr="007C15F5">
        <w:rPr>
          <w:i/>
        </w:rPr>
        <w:t>Dissostichus</w:t>
      </w:r>
      <w:r w:rsidRPr="007C15F5">
        <w:t xml:space="preserve"> Export Document (DED) is a document, generated by the e-CDS, containing information relating to the export of </w:t>
      </w:r>
      <w:r w:rsidRPr="007C15F5">
        <w:rPr>
          <w:i/>
        </w:rPr>
        <w:t>Dissostichus</w:t>
      </w:r>
      <w:r w:rsidRPr="007C15F5">
        <w:t xml:space="preserve"> spp. as contained in Annex 10-05/A, Attachment 1.</w:t>
      </w:r>
    </w:p>
    <w:p w14:paraId="69EB669D" w14:textId="77777777" w:rsidR="001A4B9C" w:rsidRPr="007C15F5" w:rsidRDefault="001A4B9C" w:rsidP="001A4B9C">
      <w:pPr>
        <w:pStyle w:val="cmsubpara"/>
        <w:ind w:hanging="580"/>
      </w:pPr>
      <w:r w:rsidRPr="007C15F5">
        <w:tab/>
      </w:r>
      <w:r w:rsidRPr="007C15F5">
        <w:rPr>
          <w:i/>
        </w:rPr>
        <w:t>Dissostichus</w:t>
      </w:r>
      <w:r w:rsidRPr="007C15F5">
        <w:t xml:space="preserve"> Re-Export Document (DRED) is a document, generated by the e</w:t>
      </w:r>
      <w:r w:rsidRPr="007C15F5">
        <w:noBreakHyphen/>
        <w:t xml:space="preserve">CDS, containing information relating to the re-export of </w:t>
      </w:r>
      <w:r w:rsidRPr="007C15F5">
        <w:rPr>
          <w:i/>
        </w:rPr>
        <w:t>Dissostichus</w:t>
      </w:r>
      <w:r w:rsidRPr="007C15F5">
        <w:t xml:space="preserve"> spp. as contained in Annex 10-05/A, Attachment 1.</w:t>
      </w:r>
    </w:p>
    <w:p w14:paraId="06CC959E" w14:textId="77777777" w:rsidR="001A4B9C" w:rsidRPr="007C15F5" w:rsidRDefault="001A4B9C" w:rsidP="001A4B9C">
      <w:pPr>
        <w:pStyle w:val="cmsubpara"/>
        <w:ind w:hanging="580"/>
      </w:pPr>
      <w:r w:rsidRPr="007C15F5">
        <w:t>(ii)</w:t>
      </w:r>
      <w:r w:rsidRPr="007C15F5">
        <w:tab/>
        <w:t>CDS Contact Officer is a person appointed by a Contracting Party or non-Contracting Party cooperating with CCAMLR by participating in the CDS, whose details are provided to the CCAMLR Secretariat and who is responsible for:</w:t>
      </w:r>
    </w:p>
    <w:p w14:paraId="71948D30" w14:textId="77777777" w:rsidR="001A4B9C" w:rsidRPr="007C15F5" w:rsidRDefault="001A4B9C" w:rsidP="001A4B9C">
      <w:pPr>
        <w:pStyle w:val="cmbulletpara"/>
        <w:spacing w:after="0"/>
        <w:ind w:left="1701"/>
      </w:pPr>
      <w:r w:rsidRPr="007C15F5">
        <w:t>•</w:t>
      </w:r>
      <w:r w:rsidRPr="007C15F5">
        <w:tab/>
        <w:t>issuing and validating DCDs, DEDs and DREDs;</w:t>
      </w:r>
    </w:p>
    <w:p w14:paraId="6AF94C84" w14:textId="77777777" w:rsidR="001A4B9C" w:rsidRPr="007C15F5" w:rsidRDefault="001A4B9C" w:rsidP="001A4B9C">
      <w:pPr>
        <w:pStyle w:val="cmbulletpara"/>
        <w:spacing w:after="0"/>
        <w:ind w:left="1701"/>
      </w:pPr>
      <w:r w:rsidRPr="007C15F5">
        <w:t>•</w:t>
      </w:r>
      <w:r w:rsidRPr="007C15F5">
        <w:tab/>
        <w:t>requesting amendments to e-CDS data;</w:t>
      </w:r>
    </w:p>
    <w:p w14:paraId="78F95B50" w14:textId="77777777" w:rsidR="001A4B9C" w:rsidRPr="007C15F5" w:rsidRDefault="001A4B9C" w:rsidP="001A4B9C">
      <w:pPr>
        <w:pStyle w:val="cmsub-subpara"/>
      </w:pPr>
      <w:r w:rsidRPr="007C15F5">
        <w:t>•</w:t>
      </w:r>
      <w:r w:rsidRPr="007C15F5">
        <w:tab/>
        <w:t>providing e-CDS user access to other persons as required.</w:t>
      </w:r>
    </w:p>
    <w:p w14:paraId="1130F38B" w14:textId="77777777" w:rsidR="001A4B9C" w:rsidRPr="007C15F5" w:rsidRDefault="001A4B9C" w:rsidP="001A4B9C">
      <w:pPr>
        <w:pStyle w:val="cmsubpara"/>
        <w:spacing w:after="220"/>
        <w:ind w:hanging="580"/>
      </w:pPr>
      <w:r w:rsidRPr="007C15F5">
        <w:t>(iii)</w:t>
      </w:r>
      <w:r w:rsidRPr="007C15F5">
        <w:tab/>
        <w:t>e-CDS is the web-based application implemented by CCAMLR to support the CDS for the creation, validation and storage of DCDs, DEDs and DREDs.</w:t>
      </w:r>
    </w:p>
    <w:p w14:paraId="1DFBC921" w14:textId="77777777" w:rsidR="001A4B9C" w:rsidRPr="007C15F5" w:rsidRDefault="001A4B9C" w:rsidP="001A4B9C">
      <w:pPr>
        <w:pStyle w:val="cmsubpara"/>
        <w:spacing w:after="220"/>
        <w:ind w:hanging="580"/>
      </w:pPr>
      <w:r w:rsidRPr="007C15F5">
        <w:t>(iv)</w:t>
      </w:r>
      <w:r w:rsidRPr="007C15F5">
        <w:tab/>
        <w:t xml:space="preserve">e-CDS User Manual: The CCAMLR-developed document that describes, </w:t>
      </w:r>
      <w:r w:rsidRPr="007C15F5">
        <w:rPr>
          <w:i/>
        </w:rPr>
        <w:t>inter alia</w:t>
      </w:r>
      <w:r w:rsidRPr="007C15F5">
        <w:t>, the roles, responsibilities, processes and steps associated with the operation of the e-CDS for the creation, validation and storage of DCDs, DEDs and DREDs.</w:t>
      </w:r>
    </w:p>
    <w:p w14:paraId="5F5FC237" w14:textId="77777777" w:rsidR="001A4B9C" w:rsidRPr="007C15F5" w:rsidRDefault="001A4B9C" w:rsidP="001A4B9C">
      <w:pPr>
        <w:pStyle w:val="cmsubpara"/>
        <w:spacing w:after="220"/>
        <w:ind w:hanging="580"/>
      </w:pPr>
      <w:r w:rsidRPr="007C15F5">
        <w:t>(v)</w:t>
      </w:r>
      <w:r w:rsidRPr="007C15F5">
        <w:tab/>
        <w:t xml:space="preserve">Export: Any movement of </w:t>
      </w:r>
      <w:r w:rsidRPr="007C15F5">
        <w:rPr>
          <w:i/>
        </w:rPr>
        <w:t>Dissostichus</w:t>
      </w:r>
      <w:r w:rsidRPr="007C15F5">
        <w:t xml:space="preserve"> spp. in any form from territory under the control of the State or free-trade zone of landing, or, where that State or free-trade zone forms part of a customs union, any other member State of that customs union.</w:t>
      </w:r>
    </w:p>
    <w:p w14:paraId="77AA9FE7" w14:textId="77777777" w:rsidR="001A4B9C" w:rsidRPr="007C15F5" w:rsidRDefault="001A4B9C" w:rsidP="001A4B9C">
      <w:pPr>
        <w:pStyle w:val="cmsubpara"/>
        <w:spacing w:after="220"/>
        <w:ind w:hanging="580"/>
      </w:pPr>
      <w:r w:rsidRPr="007C15F5">
        <w:t>(vi)</w:t>
      </w:r>
      <w:r w:rsidRPr="007C15F5">
        <w:tab/>
        <w:t xml:space="preserve">Import: The physical entering or bringing of </w:t>
      </w:r>
      <w:r w:rsidRPr="007C15F5">
        <w:rPr>
          <w:i/>
        </w:rPr>
        <w:t>Dissostichus</w:t>
      </w:r>
      <w:r w:rsidRPr="007C15F5">
        <w:t xml:space="preserve"> spp. in any form into any part of the geographical territory under the control of a State, except where the </w:t>
      </w:r>
      <w:r w:rsidRPr="007C15F5">
        <w:rPr>
          <w:i/>
        </w:rPr>
        <w:t>Dissostichus</w:t>
      </w:r>
      <w:r w:rsidRPr="007C15F5">
        <w:t xml:space="preserve"> spp. are landed or transhipped within the definitions of ‘landing’ or ‘transhipment’ in this conservation measure. </w:t>
      </w:r>
      <w:r w:rsidRPr="007C15F5">
        <w:rPr>
          <w:i/>
        </w:rPr>
        <w:t>Dissostichus</w:t>
      </w:r>
      <w:r w:rsidRPr="007C15F5">
        <w:t xml:space="preserve"> spp. that has been previously landed and that enters the territory of a State for the sole purpose of in</w:t>
      </w:r>
      <w:r w:rsidRPr="007C15F5">
        <w:noBreakHyphen/>
        <w:t>bond transit to another State, without undergoing any change in quantity or form, does not constitute an import for the purposes of this conservation measure.</w:t>
      </w:r>
    </w:p>
    <w:p w14:paraId="67C55EA5" w14:textId="77777777" w:rsidR="001A4B9C" w:rsidRPr="007C15F5" w:rsidRDefault="001A4B9C" w:rsidP="00890B19">
      <w:pPr>
        <w:pStyle w:val="cmsubpara"/>
        <w:spacing w:after="220"/>
        <w:ind w:left="1117" w:hanging="578"/>
      </w:pPr>
      <w:r w:rsidRPr="007C15F5">
        <w:t>(vii)</w:t>
      </w:r>
      <w:r w:rsidRPr="007C15F5">
        <w:tab/>
        <w:t xml:space="preserve">Landing: The initial unloading or transfer of </w:t>
      </w:r>
      <w:r w:rsidRPr="007C15F5">
        <w:rPr>
          <w:i/>
        </w:rPr>
        <w:t>Dissostichus</w:t>
      </w:r>
      <w:r w:rsidRPr="007C15F5">
        <w:t xml:space="preserve"> spp. in any form from a vessel to dockside, even if subsequently transferred to another vessel, in a port or free-trade zone where the </w:t>
      </w:r>
      <w:r w:rsidRPr="007C15F5">
        <w:rPr>
          <w:i/>
        </w:rPr>
        <w:t>Dissostichus</w:t>
      </w:r>
      <w:r w:rsidRPr="007C15F5">
        <w:t xml:space="preserve"> spp. are certified by an authority of the Port State as landed.</w:t>
      </w:r>
    </w:p>
    <w:p w14:paraId="19CCD85B" w14:textId="77777777" w:rsidR="001A4B9C" w:rsidRPr="007C15F5" w:rsidRDefault="001A4B9C" w:rsidP="001A4B9C">
      <w:pPr>
        <w:pStyle w:val="cmsubpara"/>
        <w:spacing w:after="220"/>
      </w:pPr>
      <w:r w:rsidRPr="007C15F5">
        <w:lastRenderedPageBreak/>
        <w:t>(viii)</w:t>
      </w:r>
      <w:r w:rsidRPr="007C15F5">
        <w:tab/>
        <w:t xml:space="preserve">Port State: The State that has control over a </w:t>
      </w:r>
      <w:proofErr w:type="gramStart"/>
      <w:r w:rsidRPr="007C15F5">
        <w:t>particular port</w:t>
      </w:r>
      <w:proofErr w:type="gramEnd"/>
      <w:r w:rsidRPr="007C15F5">
        <w:t xml:space="preserve"> area or free-trade zone for the purposes of landing, transhipment, importing, exporting and re-exporting and whose authority serves as the authority for landing or transhipment certification.</w:t>
      </w:r>
    </w:p>
    <w:p w14:paraId="6294CA90" w14:textId="77777777" w:rsidR="001A4B9C" w:rsidRPr="007C15F5" w:rsidRDefault="001A4B9C" w:rsidP="001A4B9C">
      <w:pPr>
        <w:pStyle w:val="cmsubpara"/>
        <w:spacing w:after="220"/>
      </w:pPr>
      <w:r w:rsidRPr="007C15F5">
        <w:t>(ix)</w:t>
      </w:r>
      <w:r w:rsidRPr="007C15F5">
        <w:tab/>
        <w:t xml:space="preserve">Re-export: Any movement of </w:t>
      </w:r>
      <w:r w:rsidRPr="007C15F5">
        <w:rPr>
          <w:i/>
        </w:rPr>
        <w:t>Dissostichus</w:t>
      </w:r>
      <w:r w:rsidRPr="007C15F5">
        <w:t xml:space="preserve"> spp. in any form from territory under the control of a State, free-trade zone, or member State of a customs union of import unless that State, free-trade zone, or any member State of that customs union of import is the first place of import, in which case the movement is an export within the definition of ‘export’ in this conservation measure.</w:t>
      </w:r>
    </w:p>
    <w:p w14:paraId="012BD64D" w14:textId="77777777" w:rsidR="001A4B9C" w:rsidRPr="007C15F5" w:rsidRDefault="001A4B9C" w:rsidP="001A4B9C">
      <w:pPr>
        <w:pStyle w:val="cmsubpara"/>
        <w:spacing w:after="220"/>
      </w:pPr>
      <w:r w:rsidRPr="007C15F5">
        <w:t>(x)</w:t>
      </w:r>
      <w:r w:rsidRPr="007C15F5">
        <w:tab/>
        <w:t xml:space="preserve">Specially Validated </w:t>
      </w:r>
      <w:r w:rsidRPr="007C15F5">
        <w:rPr>
          <w:i/>
        </w:rPr>
        <w:t>Dissostichus</w:t>
      </w:r>
      <w:r w:rsidRPr="007C15F5">
        <w:t xml:space="preserve"> Catch Document (SVDCD): A DCD that has been specially issued by a State, or by the Secretariat on behalf of a State, to accompany seized or confiscated </w:t>
      </w:r>
      <w:r w:rsidRPr="007C15F5">
        <w:rPr>
          <w:i/>
        </w:rPr>
        <w:t>Dissostichus</w:t>
      </w:r>
      <w:r w:rsidRPr="007C15F5">
        <w:t xml:space="preserve"> spp. offered for sale or otherwise disposed of by the State.</w:t>
      </w:r>
    </w:p>
    <w:p w14:paraId="09C8EF3D" w14:textId="77777777" w:rsidR="001A4B9C" w:rsidRPr="007C15F5" w:rsidRDefault="001A4B9C" w:rsidP="001A4B9C">
      <w:pPr>
        <w:pStyle w:val="cmsubpara"/>
        <w:spacing w:after="220"/>
      </w:pPr>
      <w:r w:rsidRPr="007C15F5">
        <w:t>(xi)</w:t>
      </w:r>
      <w:r w:rsidRPr="007C15F5">
        <w:tab/>
        <w:t xml:space="preserve">Transhipment: The transfer of </w:t>
      </w:r>
      <w:r w:rsidRPr="007C15F5">
        <w:rPr>
          <w:i/>
        </w:rPr>
        <w:t>Dissostichus</w:t>
      </w:r>
      <w:r w:rsidRPr="007C15F5">
        <w:t xml:space="preserve"> spp. that have not previously been landed, from one vessel directly to another, either at sea or in port. The offload or transfer in port of </w:t>
      </w:r>
      <w:r w:rsidRPr="007C15F5">
        <w:rPr>
          <w:i/>
        </w:rPr>
        <w:t>Dissostichus</w:t>
      </w:r>
      <w:r w:rsidRPr="007C15F5">
        <w:t xml:space="preserve"> spp. from a vessel to a container is a landing within the definition of ‘landing’ in this conservation measure.</w:t>
      </w:r>
    </w:p>
    <w:p w14:paraId="7C8EB187" w14:textId="77777777" w:rsidR="001A4B9C" w:rsidRPr="007C15F5" w:rsidRDefault="001A4B9C" w:rsidP="001A4B9C">
      <w:pPr>
        <w:pStyle w:val="cmnumberedpara"/>
        <w:spacing w:after="220"/>
      </w:pPr>
      <w:r w:rsidRPr="007C15F5">
        <w:t>2.</w:t>
      </w:r>
      <w:r w:rsidRPr="007C15F5">
        <w:tab/>
        <w:t xml:space="preserve">Each Contracting Party and non-Contracting Party cooperating with CCAMLR by participating in the CDS shall take steps to identify the origin of </w:t>
      </w:r>
      <w:r w:rsidRPr="007C15F5">
        <w:rPr>
          <w:i/>
          <w:iCs/>
        </w:rPr>
        <w:t>Dissostichus</w:t>
      </w:r>
      <w:r w:rsidRPr="007C15F5">
        <w:rPr>
          <w:iCs/>
        </w:rPr>
        <w:t xml:space="preserve"> </w:t>
      </w:r>
      <w:r w:rsidRPr="007C15F5">
        <w:t xml:space="preserve">spp. landed in, imported into, or exported or re-exported from its territories and determine whether </w:t>
      </w:r>
      <w:r w:rsidRPr="007C15F5">
        <w:rPr>
          <w:i/>
          <w:iCs/>
        </w:rPr>
        <w:t>Dissostichus</w:t>
      </w:r>
      <w:r w:rsidRPr="007C15F5">
        <w:rPr>
          <w:iCs/>
        </w:rPr>
        <w:t xml:space="preserve"> </w:t>
      </w:r>
      <w:r w:rsidRPr="007C15F5">
        <w:t>spp. harvested in the Convention Area that is landed in, imported into, or exported or re-exported from its territories was caught in a manner consistent with CCAMLR conservation measures.</w:t>
      </w:r>
    </w:p>
    <w:p w14:paraId="093D807E" w14:textId="77777777" w:rsidR="001A4B9C" w:rsidRPr="007C15F5" w:rsidRDefault="001A4B9C" w:rsidP="001A4B9C">
      <w:pPr>
        <w:pStyle w:val="cmnumberedpara"/>
      </w:pPr>
      <w:r w:rsidRPr="007C15F5">
        <w:rPr>
          <w:bCs/>
        </w:rPr>
        <w:t>3.</w:t>
      </w:r>
      <w:r w:rsidRPr="007C15F5">
        <w:rPr>
          <w:bCs/>
        </w:rPr>
        <w:tab/>
      </w:r>
      <w:r w:rsidRPr="007C15F5">
        <w:t xml:space="preserve">Each Contracting Party and non-Contracting Party cooperating with CCAMLR by participating in the CDS shall require that each landing of </w:t>
      </w:r>
      <w:r w:rsidRPr="007C15F5">
        <w:rPr>
          <w:i/>
        </w:rPr>
        <w:t>Dissostichus</w:t>
      </w:r>
      <w:r w:rsidRPr="007C15F5">
        <w:t xml:space="preserve"> spp. at its ports and each transhipment of </w:t>
      </w:r>
      <w:r w:rsidRPr="007C15F5">
        <w:rPr>
          <w:i/>
        </w:rPr>
        <w:t>Dissostichus</w:t>
      </w:r>
      <w:r w:rsidRPr="007C15F5">
        <w:t xml:space="preserve"> spp. from, or to, its vessels be accompanied by a completed DCD. The landing or transhipment of </w:t>
      </w:r>
      <w:r w:rsidRPr="007C15F5">
        <w:rPr>
          <w:i/>
        </w:rPr>
        <w:t>Dissostichus</w:t>
      </w:r>
      <w:r w:rsidRPr="007C15F5">
        <w:t xml:space="preserve"> spp. without a DCD is prohibited. The use of the e-CDS to generate, validate and complete a DCD is mandatory.</w:t>
      </w:r>
    </w:p>
    <w:p w14:paraId="177727FC" w14:textId="77777777" w:rsidR="001A4B9C" w:rsidRPr="007C15F5" w:rsidRDefault="001A4B9C" w:rsidP="001A4B9C">
      <w:pPr>
        <w:pStyle w:val="cmnumberedpara"/>
      </w:pPr>
      <w:r w:rsidRPr="007C15F5">
        <w:t>4.</w:t>
      </w:r>
      <w:r w:rsidRPr="007C15F5">
        <w:tab/>
      </w:r>
      <w:r w:rsidRPr="007C15F5">
        <w:rPr>
          <w:bCs/>
        </w:rPr>
        <w:t>DCDs must be completed as described in Annex 10-05/A.</w:t>
      </w:r>
    </w:p>
    <w:p w14:paraId="5145A997" w14:textId="1796D9F0" w:rsidR="001A4B9C" w:rsidRPr="007C15F5" w:rsidRDefault="001A4B9C" w:rsidP="001A4B9C">
      <w:pPr>
        <w:pStyle w:val="cmnumberedpara"/>
      </w:pPr>
      <w:r w:rsidRPr="007C15F5">
        <w:t>5.</w:t>
      </w:r>
      <w:r w:rsidRPr="007C15F5">
        <w:tab/>
        <w:t>A Flag State must be satisfied, through the use of VMS data (as described in Conservation Measure 10-04</w:t>
      </w:r>
      <w:r w:rsidR="002304B7">
        <w:t>,</w:t>
      </w:r>
      <w:r w:rsidR="002304B7" w:rsidRPr="002304B7">
        <w:t xml:space="preserve"> </w:t>
      </w:r>
      <w:r w:rsidR="00A614B4">
        <w:t xml:space="preserve">paragraph </w:t>
      </w:r>
      <w:r w:rsidR="002304B7" w:rsidRPr="007C15F5">
        <w:t>2</w:t>
      </w:r>
      <w:r w:rsidRPr="007C15F5">
        <w:t xml:space="preserve">) that the FAO area(s) or CCAMLR subarea(s) or division(s) where the </w:t>
      </w:r>
      <w:r w:rsidRPr="007C15F5">
        <w:rPr>
          <w:i/>
        </w:rPr>
        <w:t>Dissostichus</w:t>
      </w:r>
      <w:r w:rsidRPr="007C15F5">
        <w:t xml:space="preserve"> spp. were taken was accurately reported by the vessel on the DCD, and check the vessel’s authorisation to fish before issuing a unique Flag State Confirmation Number on a DCD. The Flag State’s CDS Contact Officer shall not issue a Flag State Confirmation Number on a DCD if there is reason to believe that the information submitted by the vessel is inaccurate or that the </w:t>
      </w:r>
      <w:r w:rsidRPr="007C15F5">
        <w:rPr>
          <w:i/>
        </w:rPr>
        <w:t>Dissostichus</w:t>
      </w:r>
      <w:r w:rsidRPr="007C15F5">
        <w:t xml:space="preserve"> spp. were taken in a manner inconsistent with CCAMLR conservation measures if fishing occurred in the CAMLR Convention Area.</w:t>
      </w:r>
    </w:p>
    <w:p w14:paraId="7887E4C9" w14:textId="77777777" w:rsidR="001A4B9C" w:rsidRPr="007C15F5" w:rsidRDefault="001A4B9C" w:rsidP="001A4B9C">
      <w:pPr>
        <w:pStyle w:val="cmnumberedpara"/>
      </w:pPr>
      <w:r w:rsidRPr="007C15F5">
        <w:t>6.</w:t>
      </w:r>
      <w:r w:rsidRPr="007C15F5">
        <w:tab/>
        <w:t xml:space="preserve">Each Contracting Party and non-Contracting Party cooperating with CCAMLR by participating in the CDS shall require that each shipment of </w:t>
      </w:r>
      <w:r w:rsidRPr="007C15F5">
        <w:rPr>
          <w:i/>
          <w:iCs/>
        </w:rPr>
        <w:t>Dissostichus</w:t>
      </w:r>
      <w:r w:rsidRPr="007C15F5">
        <w:rPr>
          <w:iCs/>
        </w:rPr>
        <w:t xml:space="preserve"> </w:t>
      </w:r>
      <w:r w:rsidRPr="007C15F5">
        <w:t xml:space="preserve">spp. imported into, or exported or re-exported from its territory be accompanied by a DED or DRED. The import, export or re-export of </w:t>
      </w:r>
      <w:r w:rsidRPr="007C15F5">
        <w:rPr>
          <w:i/>
          <w:iCs/>
        </w:rPr>
        <w:t>Dissostichus</w:t>
      </w:r>
      <w:r w:rsidRPr="007C15F5">
        <w:rPr>
          <w:iCs/>
        </w:rPr>
        <w:t xml:space="preserve"> </w:t>
      </w:r>
      <w:r w:rsidRPr="007C15F5">
        <w:t xml:space="preserve">spp. without a DED or DRED is prohibited. </w:t>
      </w:r>
    </w:p>
    <w:p w14:paraId="1060F88C" w14:textId="77777777" w:rsidR="001A4B9C" w:rsidRPr="007C15F5" w:rsidRDefault="001A4B9C" w:rsidP="001A4B9C">
      <w:pPr>
        <w:pStyle w:val="cmnumberedpara"/>
      </w:pPr>
      <w:r w:rsidRPr="007C15F5">
        <w:lastRenderedPageBreak/>
        <w:t>7.</w:t>
      </w:r>
      <w:r w:rsidRPr="007C15F5">
        <w:tab/>
        <w:t>DEDs and DREDs must be completed as described in Annex 10-05/A. The use of the e</w:t>
      </w:r>
      <w:r w:rsidRPr="007C15F5">
        <w:noBreakHyphen/>
        <w:t>CDS to generate, validate and complete a DED and/or a DRED is mandatory.</w:t>
      </w:r>
    </w:p>
    <w:p w14:paraId="732BBA58" w14:textId="77777777" w:rsidR="001A4B9C" w:rsidRPr="007C15F5" w:rsidRDefault="001A4B9C" w:rsidP="001A4B9C">
      <w:pPr>
        <w:pStyle w:val="cmnumberedpara"/>
      </w:pPr>
      <w:r w:rsidRPr="007C15F5">
        <w:t>8.</w:t>
      </w:r>
      <w:r w:rsidRPr="007C15F5">
        <w:tab/>
        <w:t>When DCDs, DEDs or DREDs need to be provided in hard-copy form, a printout of the document generated by the e-CDS shall be accepted.</w:t>
      </w:r>
    </w:p>
    <w:p w14:paraId="6F98B79B" w14:textId="77777777" w:rsidR="001A4B9C" w:rsidRPr="007C15F5" w:rsidRDefault="001A4B9C" w:rsidP="001A4B9C">
      <w:pPr>
        <w:pStyle w:val="cmnumberedpara"/>
      </w:pPr>
      <w:r w:rsidRPr="007C15F5">
        <w:t>9.</w:t>
      </w:r>
      <w:r w:rsidRPr="007C15F5">
        <w:tab/>
        <w:t xml:space="preserve">Each Contracting Party and non-Contracting Party cooperating with CCAMLR by participating in the CDS shall ensure that its customs authorities or other appropriate government officials request and examine the documentation of each shipment of </w:t>
      </w:r>
      <w:r w:rsidRPr="007C15F5">
        <w:rPr>
          <w:i/>
          <w:iCs/>
        </w:rPr>
        <w:t>Dissostichus</w:t>
      </w:r>
      <w:r w:rsidRPr="007C15F5">
        <w:rPr>
          <w:iCs/>
        </w:rPr>
        <w:t xml:space="preserve"> </w:t>
      </w:r>
      <w:r w:rsidRPr="007C15F5">
        <w:t xml:space="preserve">spp. imported into, or exported or re-exported from its territory. The examination will confirm that documentation for each shipment includes DED(s) and, where appropriate, DRED(s) that account for all the </w:t>
      </w:r>
      <w:r w:rsidRPr="007C15F5">
        <w:rPr>
          <w:i/>
        </w:rPr>
        <w:t>Dissostichus</w:t>
      </w:r>
      <w:r w:rsidRPr="007C15F5">
        <w:t xml:space="preserve"> spp. contained in the shipment and verify that the information contained in the DEDs and/or DREDs is consistent with the information contained in the e-CDS. Where necessary, such officials shall also examine the content of any shipment to verify the information contained in the DED(s) and/or DRED(s).</w:t>
      </w:r>
    </w:p>
    <w:p w14:paraId="50C8960A" w14:textId="77777777" w:rsidR="001A4B9C" w:rsidRPr="007C15F5" w:rsidRDefault="001A4B9C" w:rsidP="001A4B9C">
      <w:pPr>
        <w:pStyle w:val="cmnumberedpara"/>
      </w:pPr>
      <w:r w:rsidRPr="007C15F5">
        <w:t>10.</w:t>
      </w:r>
      <w:r w:rsidRPr="007C15F5">
        <w:tab/>
        <w:t>If, as a result of an examination referred to in paragraph 9 above or any other inspection or investigation conducted in accordance with relevant domestic law, a question arises regarding the information contained in a DCD, DED or DRED, the exporting State whose government authority validated the document(s) and, as appropriate, the Flag State whose vessel completed the document are called on to cooperate with the importing State with a view to resolving such question.</w:t>
      </w:r>
    </w:p>
    <w:p w14:paraId="3A30EAA7" w14:textId="77777777" w:rsidR="001A4B9C" w:rsidRPr="007C15F5" w:rsidRDefault="001A4B9C" w:rsidP="001A4B9C">
      <w:pPr>
        <w:pStyle w:val="cmnumberedpara"/>
      </w:pPr>
      <w:r w:rsidRPr="007C15F5">
        <w:t>11.</w:t>
      </w:r>
      <w:r w:rsidRPr="007C15F5">
        <w:tab/>
        <w:t xml:space="preserve">Once created using the e-CDS, all DCDs, DEDs and DREDs will be available to the CCAMLR Secretariat and any Member who has had a role in the completion of the documents, as well as the importing State. </w:t>
      </w:r>
    </w:p>
    <w:p w14:paraId="01A6ED87" w14:textId="77777777" w:rsidR="001A4B9C" w:rsidRPr="007C15F5" w:rsidRDefault="001A4B9C" w:rsidP="001A4B9C">
      <w:pPr>
        <w:pStyle w:val="cmnumberedpara"/>
      </w:pPr>
      <w:r w:rsidRPr="007C15F5">
        <w:t>12.</w:t>
      </w:r>
      <w:r w:rsidRPr="007C15F5">
        <w:tab/>
        <w:t xml:space="preserve">Any Contracting Party or non-Contracting Party cooperating with CCAMLR by participating in the CDS may require additional verification, from the relevant CDS Contact Officer, of information contained in DCDs, DEDs or DREDs by using, </w:t>
      </w:r>
      <w:r w:rsidRPr="007C15F5">
        <w:rPr>
          <w:i/>
          <w:iCs/>
        </w:rPr>
        <w:t>inter</w:t>
      </w:r>
      <w:r w:rsidRPr="007C15F5">
        <w:rPr>
          <w:iCs/>
        </w:rPr>
        <w:t xml:space="preserve"> </w:t>
      </w:r>
      <w:r w:rsidRPr="007C15F5">
        <w:rPr>
          <w:i/>
          <w:iCs/>
        </w:rPr>
        <w:t>alia</w:t>
      </w:r>
      <w:r w:rsidRPr="007C15F5">
        <w:t xml:space="preserve">, VMS, in respect of </w:t>
      </w:r>
      <w:r w:rsidRPr="007C15F5">
        <w:rPr>
          <w:i/>
        </w:rPr>
        <w:t>Dissostichus</w:t>
      </w:r>
      <w:r w:rsidRPr="007C15F5">
        <w:t xml:space="preserve"> spp.</w:t>
      </w:r>
      <w:r w:rsidRPr="007C15F5">
        <w:rPr>
          <w:vertAlign w:val="superscript"/>
        </w:rPr>
        <w:t>1</w:t>
      </w:r>
      <w:r w:rsidRPr="007C15F5">
        <w:t xml:space="preserve"> taken outside the Convention Area, when landed at, imported into, or exported or re-exported from its territory.</w:t>
      </w:r>
    </w:p>
    <w:p w14:paraId="7BF2F3E2" w14:textId="77777777" w:rsidR="001A4B9C" w:rsidRPr="007C15F5" w:rsidRDefault="001A4B9C" w:rsidP="001A4B9C">
      <w:pPr>
        <w:pStyle w:val="cmnumberedpara"/>
      </w:pPr>
      <w:r w:rsidRPr="007C15F5">
        <w:t>13.</w:t>
      </w:r>
      <w:r w:rsidRPr="007C15F5">
        <w:tab/>
        <w:t xml:space="preserve">If, following an examination under paragraph 9 or any other inspection or investigation conducted in accordance with relevant domestic law, questions under paragraph 10 or requests for additional verification of documents under paragraph 12 arise, and it is determined, after consultation with the States concerned, that any information contained within a DCD, DED or DRED is invalid or the </w:t>
      </w:r>
      <w:r w:rsidRPr="007C15F5">
        <w:rPr>
          <w:i/>
        </w:rPr>
        <w:t>Dissostichus</w:t>
      </w:r>
      <w:r w:rsidRPr="007C15F5">
        <w:t xml:space="preserve"> spp. </w:t>
      </w:r>
      <w:proofErr w:type="spellStart"/>
      <w:r w:rsidRPr="007C15F5">
        <w:t>were</w:t>
      </w:r>
      <w:proofErr w:type="spellEnd"/>
      <w:r w:rsidRPr="007C15F5">
        <w:t xml:space="preserve"> not harvested in a manner consistent with CCAMLR conservation measures, the import, export or re</w:t>
      </w:r>
      <w:r w:rsidRPr="007C15F5">
        <w:noBreakHyphen/>
        <w:t xml:space="preserve">export of </w:t>
      </w:r>
      <w:r w:rsidRPr="007C15F5">
        <w:rPr>
          <w:i/>
          <w:iCs/>
        </w:rPr>
        <w:t>Dissostichus</w:t>
      </w:r>
      <w:r w:rsidRPr="007C15F5">
        <w:rPr>
          <w:iCs/>
        </w:rPr>
        <w:t xml:space="preserve"> </w:t>
      </w:r>
      <w:r w:rsidRPr="007C15F5">
        <w:t>spp. that are the subject of the document(s) is prohibited.</w:t>
      </w:r>
    </w:p>
    <w:p w14:paraId="32832CE0" w14:textId="77777777" w:rsidR="001A4B9C" w:rsidRPr="007C15F5" w:rsidRDefault="001A4B9C" w:rsidP="001A4B9C">
      <w:pPr>
        <w:pStyle w:val="cmnumberedpara"/>
      </w:pPr>
      <w:r w:rsidRPr="007C15F5">
        <w:t>14.</w:t>
      </w:r>
      <w:r w:rsidRPr="007C15F5">
        <w:tab/>
        <w:t xml:space="preserve">If a Contracting Party or non-Contracting Party cooperating with CCAMLR by participating in the CDS has cause to sell or dispose of seized or confiscated </w:t>
      </w:r>
      <w:r w:rsidRPr="007C15F5">
        <w:rPr>
          <w:i/>
          <w:iCs/>
        </w:rPr>
        <w:t>Dissostichus</w:t>
      </w:r>
      <w:r w:rsidRPr="007C15F5">
        <w:rPr>
          <w:iCs/>
        </w:rPr>
        <w:t xml:space="preserve"> </w:t>
      </w:r>
      <w:r w:rsidRPr="007C15F5">
        <w:t xml:space="preserve">spp., it may issue an SVDCD specifying the reasons for that validation. The SVDCD shall include a statement describing the circumstances under which confiscated fish are moving in trade. To the extent practicable, Contracting Parties shall ensure that the sale of seized or confiscated </w:t>
      </w:r>
      <w:r w:rsidRPr="007C15F5">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w:t>
      </w:r>
      <w:r w:rsidRPr="007C15F5">
        <w:lastRenderedPageBreak/>
        <w:t>providers). If a Contracting Party or non-Contracting Party cooperating with CCAMLR by participating in the CDS issues an SVDCD, it shall immediately report all such validations to the Secretariat for conveying to all Parties and, as appropriate, recording in trade statistics.</w:t>
      </w:r>
    </w:p>
    <w:p w14:paraId="6D5D517B" w14:textId="77777777" w:rsidR="001A4B9C" w:rsidRPr="007C15F5" w:rsidRDefault="001A4B9C" w:rsidP="001A4B9C">
      <w:pPr>
        <w:pStyle w:val="cmnumberedpara"/>
      </w:pPr>
      <w:r w:rsidRPr="007C15F5">
        <w:t>15.</w:t>
      </w:r>
      <w:r w:rsidRPr="007C15F5">
        <w:tab/>
        <w:t>Where a non-Contracting Party</w:t>
      </w:r>
      <w:r w:rsidRPr="007C15F5">
        <w:rPr>
          <w:vertAlign w:val="superscript"/>
        </w:rPr>
        <w:t>2</w:t>
      </w:r>
      <w:r w:rsidRPr="007C15F5">
        <w:t xml:space="preserve"> has cause to sell or dispose of seized or confiscated </w:t>
      </w:r>
      <w:r w:rsidRPr="003024CB">
        <w:rPr>
          <w:i/>
        </w:rPr>
        <w:t>Dissostichus</w:t>
      </w:r>
      <w:r w:rsidRPr="007C15F5">
        <w:t xml:space="preserve"> spp., a Contracting Party may request the Secretariat to issue a SVDCD on behalf of that non-Contracting Party. The request shall be accompanied by a statement from the Contracting Party specifying the reasons for requesting the SVDCD. The statement shall include </w:t>
      </w:r>
      <w:proofErr w:type="gramStart"/>
      <w:r w:rsidRPr="007C15F5">
        <w:t>all of</w:t>
      </w:r>
      <w:proofErr w:type="gramEnd"/>
      <w:r w:rsidRPr="007C15F5">
        <w:t xml:space="preserve"> the necessary information to enable the Secretariat to complete an SVDCD on behalf of the non-Contracting Party and an explanation of:</w:t>
      </w:r>
    </w:p>
    <w:p w14:paraId="300BE028"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 xml:space="preserve">the circumstances in which the </w:t>
      </w:r>
      <w:r w:rsidRPr="003024CB">
        <w:rPr>
          <w:i/>
        </w:rPr>
        <w:t>Dissostichus</w:t>
      </w:r>
      <w:r w:rsidRPr="007C15F5">
        <w:t xml:space="preserve"> spp. were seized or confiscated, including details of the vessel from which the </w:t>
      </w:r>
      <w:r w:rsidRPr="003024CB">
        <w:rPr>
          <w:i/>
        </w:rPr>
        <w:t>Dissostichus</w:t>
      </w:r>
      <w:r w:rsidRPr="007C15F5">
        <w:t xml:space="preserve"> spp. were seized; or, if </w:t>
      </w:r>
      <w:r w:rsidRPr="003024CB">
        <w:rPr>
          <w:i/>
        </w:rPr>
        <w:t>Dissostichus</w:t>
      </w:r>
      <w:r w:rsidRPr="007C15F5">
        <w:t xml:space="preserve"> spp. had been landed when it was seized, the details of the vessel from which the </w:t>
      </w:r>
      <w:r w:rsidRPr="003024CB">
        <w:rPr>
          <w:i/>
        </w:rPr>
        <w:t>Dissostichus</w:t>
      </w:r>
      <w:r w:rsidRPr="007C15F5">
        <w:t xml:space="preserve"> spp. were landed, as far as they are known; </w:t>
      </w:r>
    </w:p>
    <w:p w14:paraId="52A33DC4" w14:textId="77777777" w:rsidR="001A4B9C" w:rsidRPr="007C15F5" w:rsidRDefault="001A4B9C" w:rsidP="001A4B9C">
      <w:pPr>
        <w:pStyle w:val="cmsubpara"/>
      </w:pPr>
      <w:r w:rsidRPr="007C15F5">
        <w:t>(ii)</w:t>
      </w:r>
      <w:r w:rsidRPr="007C15F5">
        <w:tab/>
        <w:t>the steps taken to ensure that the information to be contained in the SVDCD is accurate and to maintain the effectiveness of the CDS. Such steps shall include, at a minimum:</w:t>
      </w:r>
    </w:p>
    <w:p w14:paraId="5B855CDF" w14:textId="77777777" w:rsidR="001A4B9C" w:rsidRPr="007C15F5" w:rsidRDefault="001A4B9C" w:rsidP="001A4B9C">
      <w:pPr>
        <w:pStyle w:val="cmsub-subpara"/>
      </w:pPr>
      <w:r w:rsidRPr="007C15F5">
        <w:t>(a)</w:t>
      </w:r>
      <w:r w:rsidRPr="007C15F5">
        <w:tab/>
        <w:t xml:space="preserve">action taken by the Contracting Party to support the non-Contracting Party in monitoring the unload, or in seizing or confiscating the </w:t>
      </w:r>
      <w:r w:rsidRPr="003024CB">
        <w:rPr>
          <w:i/>
        </w:rPr>
        <w:t>Dissostichus</w:t>
      </w:r>
      <w:r w:rsidRPr="007C15F5">
        <w:t xml:space="preserve"> spp. if it had already been unloaded, including steps taken to verify the species and catch weights;</w:t>
      </w:r>
    </w:p>
    <w:p w14:paraId="2648BA98" w14:textId="77777777" w:rsidR="001A4B9C" w:rsidRPr="007C15F5" w:rsidRDefault="001A4B9C" w:rsidP="001A4B9C">
      <w:pPr>
        <w:pStyle w:val="cmsub-subpara"/>
      </w:pPr>
      <w:r w:rsidRPr="007C15F5">
        <w:t>(b)</w:t>
      </w:r>
      <w:r w:rsidRPr="007C15F5">
        <w:tab/>
        <w:t xml:space="preserve">action taken by the Contracting Party to support efforts by the non-Contracting Party to ensure that the sale of the seized or confiscated </w:t>
      </w:r>
      <w:r w:rsidRPr="003024CB">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providers); </w:t>
      </w:r>
    </w:p>
    <w:p w14:paraId="4F2B1C0E" w14:textId="77777777" w:rsidR="001A4B9C" w:rsidRPr="007C15F5" w:rsidRDefault="001A4B9C" w:rsidP="001A4B9C">
      <w:pPr>
        <w:pStyle w:val="cmsub-subpara"/>
      </w:pPr>
      <w:r w:rsidRPr="007C15F5">
        <w:t>(c)</w:t>
      </w:r>
      <w:r w:rsidRPr="007C15F5">
        <w:tab/>
        <w:t xml:space="preserve">action taken to seek information from other States that have links to the vessel to ensure that the sale of the seized or confiscated </w:t>
      </w:r>
      <w:r w:rsidRPr="003024CB">
        <w:rPr>
          <w:i/>
        </w:rPr>
        <w:t>Dissostichus</w:t>
      </w:r>
      <w:r w:rsidRPr="007C15F5">
        <w:t xml:space="preserve"> spp. does not result in any financial benefit accruing to those responsible for, or benefiting from, the activities that led to the seizure or confiscation of the catch (i.e. including operators, effective beneficiaries, owners, logistics and service providers);</w:t>
      </w:r>
    </w:p>
    <w:p w14:paraId="43E01FD3" w14:textId="77777777" w:rsidR="001A4B9C" w:rsidRPr="007C15F5" w:rsidRDefault="001A4B9C" w:rsidP="001A4B9C">
      <w:pPr>
        <w:pStyle w:val="cmsubpara"/>
        <w:keepNext/>
      </w:pPr>
      <w:r w:rsidRPr="007C15F5">
        <w:t>(iii)</w:t>
      </w:r>
      <w:r w:rsidRPr="007C15F5">
        <w:tab/>
        <w:t xml:space="preserve">the laws of the non-Contracting Party: </w:t>
      </w:r>
    </w:p>
    <w:p w14:paraId="0831BA39" w14:textId="77777777" w:rsidR="001A4B9C" w:rsidRPr="007C15F5" w:rsidRDefault="001A4B9C" w:rsidP="001A4B9C">
      <w:pPr>
        <w:pStyle w:val="cmsub-subpara"/>
      </w:pPr>
      <w:r w:rsidRPr="007C15F5">
        <w:t>(a)</w:t>
      </w:r>
      <w:r w:rsidRPr="007C15F5">
        <w:tab/>
        <w:t>under which the product was seized or confiscated, and which would apply to the sale or disposal of the product;</w:t>
      </w:r>
    </w:p>
    <w:p w14:paraId="76C1C4A4" w14:textId="77777777" w:rsidR="001A4B9C" w:rsidRPr="007C15F5" w:rsidRDefault="001A4B9C" w:rsidP="001A4B9C">
      <w:pPr>
        <w:pStyle w:val="cmsub-subpara"/>
      </w:pPr>
      <w:r w:rsidRPr="007C15F5">
        <w:t>(b)</w:t>
      </w:r>
      <w:r w:rsidRPr="007C15F5">
        <w:tab/>
        <w:t xml:space="preserve">that may have been breached by the master, crew and any other persons associated with the operations of the vessel from which the </w:t>
      </w:r>
      <w:r w:rsidRPr="003024CB">
        <w:rPr>
          <w:i/>
        </w:rPr>
        <w:t>Dissostichus</w:t>
      </w:r>
      <w:r w:rsidRPr="007C15F5">
        <w:t xml:space="preserve"> spp., was seized, confiscated or landed.</w:t>
      </w:r>
    </w:p>
    <w:p w14:paraId="02A1C0AB" w14:textId="77777777" w:rsidR="001A4B9C" w:rsidRPr="007C15F5" w:rsidRDefault="001A4B9C" w:rsidP="001A4B9C">
      <w:pPr>
        <w:pStyle w:val="cmsubpara"/>
      </w:pPr>
      <w:r w:rsidRPr="007C15F5">
        <w:t>(iv)</w:t>
      </w:r>
      <w:r w:rsidRPr="007C15F5">
        <w:tab/>
        <w:t>the action taken, or being taken, by the non-Contracting Party under the laws identified in paragraph (iii):</w:t>
      </w:r>
    </w:p>
    <w:p w14:paraId="1269019E" w14:textId="77777777" w:rsidR="001A4B9C" w:rsidRPr="007C15F5" w:rsidRDefault="001A4B9C" w:rsidP="001A4B9C">
      <w:pPr>
        <w:pStyle w:val="cmsub-subpara"/>
      </w:pPr>
      <w:r w:rsidRPr="007C15F5">
        <w:lastRenderedPageBreak/>
        <w:t>(a)</w:t>
      </w:r>
      <w:r w:rsidRPr="007C15F5">
        <w:tab/>
        <w:t>details of the responsible non-Contracting Party authority;</w:t>
      </w:r>
    </w:p>
    <w:p w14:paraId="616FC54B" w14:textId="77777777" w:rsidR="001A4B9C" w:rsidRPr="007C15F5" w:rsidRDefault="001A4B9C" w:rsidP="001A4B9C">
      <w:pPr>
        <w:pStyle w:val="cmsub-subpara"/>
      </w:pPr>
      <w:r w:rsidRPr="007C15F5">
        <w:t>(b)</w:t>
      </w:r>
      <w:r w:rsidRPr="007C15F5">
        <w:tab/>
        <w:t xml:space="preserve">whether the responsible non-Contracting Party authority obtained copies of the crew list of the vessel from which the </w:t>
      </w:r>
      <w:r w:rsidRPr="003024CB">
        <w:rPr>
          <w:i/>
        </w:rPr>
        <w:t>Dissostichus</w:t>
      </w:r>
      <w:r w:rsidRPr="007C15F5">
        <w:t xml:space="preserve"> spp., was seized, confiscated or landed and of the passports of the master and crew. Copies of these documents shall accompany the statement if they are available, subject to the Contracting Party’s domestic law.</w:t>
      </w:r>
    </w:p>
    <w:p w14:paraId="17F0B640" w14:textId="77777777" w:rsidR="001A4B9C" w:rsidRPr="007C15F5" w:rsidRDefault="001A4B9C" w:rsidP="001A4B9C">
      <w:pPr>
        <w:pStyle w:val="cmnumberedpara"/>
      </w:pPr>
      <w:r w:rsidRPr="007C15F5">
        <w:t>16.</w:t>
      </w:r>
      <w:r w:rsidRPr="007C15F5">
        <w:tab/>
        <w:t>The Contracting Party shall provide additional information to the Secretariat as it becomes available.</w:t>
      </w:r>
    </w:p>
    <w:p w14:paraId="088C6D3A" w14:textId="77777777" w:rsidR="001A4B9C" w:rsidRPr="007C15F5" w:rsidRDefault="001A4B9C" w:rsidP="001A4B9C">
      <w:pPr>
        <w:pStyle w:val="cmnumberedpara"/>
      </w:pPr>
      <w:r w:rsidRPr="007C15F5">
        <w:t>17.</w:t>
      </w:r>
      <w:r w:rsidRPr="007C15F5">
        <w:tab/>
        <w:t>The Secretariat shall, as soon as practicable, circulate to all Contracting Parties the request and information provided under paragraph 15. Contracting Parties shall make any comments or requests for further information, where the information required by paragraph 15 has not been provided, within fourteen (14) days.</w:t>
      </w:r>
    </w:p>
    <w:p w14:paraId="0E46F17C" w14:textId="77777777" w:rsidR="001A4B9C" w:rsidRPr="007C15F5" w:rsidRDefault="001A4B9C" w:rsidP="001A4B9C">
      <w:pPr>
        <w:pStyle w:val="cmnumberedpara"/>
      </w:pPr>
      <w:r w:rsidRPr="007C15F5">
        <w:t>18.</w:t>
      </w:r>
      <w:r w:rsidRPr="007C15F5">
        <w:tab/>
        <w:t>The Contracting Party making the request under paragraph 15 shall provide the further information requested, if available, or the reasons why that information is not available, within fourteen (14) days from any Contracting Party making a request for further information in accordance with paragraph 17.</w:t>
      </w:r>
    </w:p>
    <w:p w14:paraId="52AAEA5A" w14:textId="77777777" w:rsidR="001A4B9C" w:rsidRPr="007C15F5" w:rsidRDefault="001A4B9C" w:rsidP="001A4B9C">
      <w:pPr>
        <w:pStyle w:val="cmnumberedpara"/>
      </w:pPr>
      <w:r w:rsidRPr="007C15F5">
        <w:t>19.</w:t>
      </w:r>
      <w:r w:rsidRPr="007C15F5">
        <w:tab/>
        <w:t>If there are no comments on the request in accordance with paragraph 17, or if the Contracting Party making the request under paragraph 15 has responded in accordance with paragraph 18, the Secretariat shall issue an SVDCD if the request contains the information required by paragraph 15.</w:t>
      </w:r>
    </w:p>
    <w:p w14:paraId="01ED6367" w14:textId="77777777" w:rsidR="001A4B9C" w:rsidRPr="007C15F5" w:rsidRDefault="001A4B9C" w:rsidP="001A4B9C">
      <w:pPr>
        <w:pStyle w:val="cmnumberedpara"/>
      </w:pPr>
      <w:r w:rsidRPr="007C15F5">
        <w:t>20.</w:t>
      </w:r>
      <w:r w:rsidRPr="007C15F5">
        <w:tab/>
        <w:t>Where the Secretariat has issued an SVDCD in accordance with paragraph 15, the Secretariat will, if requested to do so by the Contracting Party on behalf of the non-Contracting Party:</w:t>
      </w:r>
    </w:p>
    <w:p w14:paraId="0B0B1EB1" w14:textId="77777777" w:rsidR="001A4B9C" w:rsidRPr="007C15F5" w:rsidRDefault="001A4B9C" w:rsidP="001A4B9C">
      <w:pPr>
        <w:pStyle w:val="cmnumberedpara"/>
        <w:ind w:left="1437" w:hanging="870"/>
      </w:pPr>
      <w:r w:rsidRPr="007C15F5">
        <w:t>(</w:t>
      </w:r>
      <w:proofErr w:type="spellStart"/>
      <w:r w:rsidRPr="007C15F5">
        <w:t>i</w:t>
      </w:r>
      <w:proofErr w:type="spellEnd"/>
      <w:r w:rsidRPr="007C15F5">
        <w:t>)</w:t>
      </w:r>
      <w:r w:rsidRPr="007C15F5">
        <w:tab/>
        <w:t xml:space="preserve">generate a DED to accompany a shipment from the territory of the non-Contracting Party of all, or a portion of, the </w:t>
      </w:r>
      <w:r w:rsidRPr="003024CB">
        <w:rPr>
          <w:i/>
        </w:rPr>
        <w:t>Dissostichus</w:t>
      </w:r>
      <w:r w:rsidRPr="007C15F5">
        <w:t xml:space="preserve"> spp. subject to the SVDCD;</w:t>
      </w:r>
    </w:p>
    <w:p w14:paraId="44A52F97" w14:textId="77777777" w:rsidR="001A4B9C" w:rsidRPr="007C15F5" w:rsidRDefault="001A4B9C" w:rsidP="001A4B9C">
      <w:pPr>
        <w:pStyle w:val="cmnumberedpara"/>
        <w:ind w:left="1437" w:hanging="870"/>
      </w:pPr>
      <w:r w:rsidRPr="007C15F5">
        <w:t>(ii)</w:t>
      </w:r>
      <w:r w:rsidRPr="007C15F5">
        <w:tab/>
        <w:t>facilitate temporary access by the non-Contracting Party to the e-CDS to enable the non-Contracting Party to complete the DED.</w:t>
      </w:r>
    </w:p>
    <w:p w14:paraId="101F82AD" w14:textId="77777777" w:rsidR="001A4B9C" w:rsidRPr="007C15F5" w:rsidRDefault="001A4B9C" w:rsidP="001A4B9C">
      <w:pPr>
        <w:pStyle w:val="cmnumberedpara"/>
      </w:pPr>
      <w:r w:rsidRPr="007C15F5">
        <w:t>21.</w:t>
      </w:r>
      <w:r w:rsidRPr="007C15F5">
        <w:tab/>
        <w:t xml:space="preserve">Once one SVDCD has been issued in respect of a </w:t>
      </w:r>
      <w:proofErr w:type="gramStart"/>
      <w:r w:rsidRPr="007C15F5">
        <w:t>particular non-</w:t>
      </w:r>
      <w:proofErr w:type="gramEnd"/>
      <w:r w:rsidRPr="007C15F5">
        <w:t>Contracting Party under paragraph 15, SCIC shall determine at its next meeting whether a further SVDCD may be issued in respect of that non-Contracting Party without that non-Contracting Party submitting an application to become a non-Contracting Party cooperating with CCAMLR by participating in the CDS.</w:t>
      </w:r>
    </w:p>
    <w:p w14:paraId="23E4CE56" w14:textId="77777777" w:rsidR="001A4B9C" w:rsidRPr="007C15F5" w:rsidRDefault="001A4B9C" w:rsidP="001A4B9C">
      <w:pPr>
        <w:pStyle w:val="cmnumberedpara"/>
      </w:pPr>
      <w:r w:rsidRPr="007C15F5">
        <w:t>22.</w:t>
      </w:r>
      <w:r w:rsidRPr="007C15F5">
        <w:tab/>
        <w:t xml:space="preserve">At its annual meeting SCIC shall review all circumstances under which an SVDCD was issued in the period since the last annual meeting, and shall recommend to the Commission any further action that it deems appropriate. </w:t>
      </w:r>
    </w:p>
    <w:p w14:paraId="1BCC8885" w14:textId="77777777" w:rsidR="001A4B9C" w:rsidRPr="007C15F5" w:rsidRDefault="001A4B9C" w:rsidP="001A4B9C">
      <w:pPr>
        <w:pStyle w:val="cmnumberedpara"/>
      </w:pPr>
      <w:r w:rsidRPr="007C15F5">
        <w:t>23.</w:t>
      </w:r>
      <w:r w:rsidRPr="007C15F5">
        <w:tab/>
        <w:t xml:space="preserve">A Contracting Party, a non-Contracting Party cooperating with CCAMLR by participating in the CDS, or a non-Contracting Party on whose behalf an SVDCD has been issued by the Secretariat under paragraph 15, may transfer all, or part of, the proceeds from the sale of seized or confiscated </w:t>
      </w:r>
      <w:r w:rsidRPr="007C15F5">
        <w:rPr>
          <w:i/>
          <w:iCs/>
        </w:rPr>
        <w:t>Dissostichus</w:t>
      </w:r>
      <w:r w:rsidRPr="007C15F5">
        <w:rPr>
          <w:iCs/>
        </w:rPr>
        <w:t xml:space="preserve"> </w:t>
      </w:r>
      <w:r w:rsidRPr="007C15F5">
        <w:t xml:space="preserve">spp. into the CDS Fund </w:t>
      </w:r>
      <w:r w:rsidRPr="007C15F5">
        <w:lastRenderedPageBreak/>
        <w:t>created by the Commission or into a national fund which promotes achievement of the objectives of the Convention. In addition, a Contracting Party, a non-Contracting Party cooperating with CCAMLR by participating in the CDS or a non-Contracting Party on whose behalf an SVDCD has been issued by the Secretariat under paragraph 15, may offer voluntary contributions to support the CDS Fund and its related activities. A Contracting Party or non-Contracting Party cooperating with CCAMLR by participating in the CDS may, consistent with its domestic law, decline to provide a market for toothfish offered for sale with an SVDCD by another State. Provisions concerning the uses of the CDS Fund are found in Annex 10</w:t>
      </w:r>
      <w:r w:rsidRPr="007C15F5">
        <w:noBreakHyphen/>
        <w:t>05/B.</w:t>
      </w:r>
    </w:p>
    <w:p w14:paraId="109E108A" w14:textId="77777777" w:rsidR="001A4B9C" w:rsidRPr="007C15F5" w:rsidRDefault="001A4B9C" w:rsidP="001A4B9C">
      <w:pPr>
        <w:pStyle w:val="cmnumberedpara"/>
      </w:pPr>
      <w:r w:rsidRPr="007C15F5">
        <w:t>24.</w:t>
      </w:r>
      <w:r w:rsidRPr="007C15F5">
        <w:tab/>
        <w:t xml:space="preserve">Non-Contracting Parties which are involved in the trade of </w:t>
      </w:r>
      <w:r w:rsidRPr="007C15F5">
        <w:rPr>
          <w:i/>
        </w:rPr>
        <w:t>Dissostichus</w:t>
      </w:r>
      <w:r w:rsidRPr="007C15F5">
        <w:t xml:space="preserve"> spp. are encouraged to cooperate with CCAMLR by participating in the CDS and to approach CCAMLR with requests for assistance in this regard. The procedure regarding cooperation with CCAMLR in the voluntary implementation of the CDS by non-Contracting Parties involved in the trade of </w:t>
      </w:r>
      <w:r w:rsidRPr="007C15F5">
        <w:rPr>
          <w:i/>
        </w:rPr>
        <w:t>Dissostichus</w:t>
      </w:r>
      <w:r w:rsidRPr="007C15F5">
        <w:t xml:space="preserve"> spp. including, but not limited to, those that have had an SVDCD issued on their behalf, is set out in Annex 10</w:t>
      </w:r>
      <w:r w:rsidRPr="007C15F5">
        <w:noBreakHyphen/>
        <w:t>05/C.</w:t>
      </w:r>
    </w:p>
    <w:p w14:paraId="1AED36C8" w14:textId="77777777" w:rsidR="001A4B9C" w:rsidRPr="007C15F5" w:rsidRDefault="001A4B9C" w:rsidP="001A4B9C">
      <w:pPr>
        <w:pStyle w:val="cmfootnoteindented"/>
      </w:pPr>
      <w:r w:rsidRPr="007C15F5">
        <w:rPr>
          <w:vertAlign w:val="superscript"/>
        </w:rPr>
        <w:t>1</w:t>
      </w:r>
      <w:r w:rsidRPr="007C15F5">
        <w:rPr>
          <w:vertAlign w:val="superscript"/>
        </w:rPr>
        <w:tab/>
      </w:r>
      <w:r w:rsidRPr="007C15F5">
        <w:t xml:space="preserve">Excluding by-catches of </w:t>
      </w:r>
      <w:r w:rsidRPr="007C15F5">
        <w:rPr>
          <w:i/>
          <w:iCs/>
        </w:rPr>
        <w:t>Dissostichus</w:t>
      </w:r>
      <w:r w:rsidRPr="007C15F5">
        <w:rPr>
          <w:iCs/>
        </w:rPr>
        <w:t xml:space="preserve"> </w:t>
      </w:r>
      <w:r w:rsidRPr="007C15F5">
        <w:t>spp. by trawlers fishing on the high seas outside the Convention Area. A by-catch shall be defined as no more than 5% of total catch of all species and no more than 50 tonnes for an entire fishing trip by a vessel.</w:t>
      </w:r>
    </w:p>
    <w:p w14:paraId="195B566C" w14:textId="77777777" w:rsidR="001A4B9C" w:rsidRPr="007C15F5" w:rsidRDefault="001A4B9C" w:rsidP="001A4B9C">
      <w:pPr>
        <w:pStyle w:val="cmfootnoteindented"/>
        <w:spacing w:after="480"/>
        <w:ind w:left="839" w:hanging="278"/>
      </w:pPr>
      <w:r w:rsidRPr="007C15F5">
        <w:rPr>
          <w:vertAlign w:val="superscript"/>
        </w:rPr>
        <w:t>2</w:t>
      </w:r>
      <w:r w:rsidRPr="007C15F5">
        <w:t xml:space="preserve"> </w:t>
      </w:r>
      <w:r w:rsidRPr="007C15F5">
        <w:tab/>
        <w:t>That is not a non-Contracting Party cooperating with CCAMLR by participating in the CDS.</w:t>
      </w:r>
    </w:p>
    <w:p w14:paraId="600F36D0" w14:textId="77777777" w:rsidR="001A4B9C" w:rsidRPr="007C15F5" w:rsidRDefault="001A4B9C" w:rsidP="001A4B9C">
      <w:pPr>
        <w:rPr>
          <w:caps/>
        </w:rPr>
      </w:pPr>
      <w:bookmarkStart w:id="8" w:name="_Toc435711102"/>
      <w:r w:rsidRPr="007C15F5">
        <w:br w:type="page"/>
      </w:r>
    </w:p>
    <w:p w14:paraId="42B6B1A3" w14:textId="77777777" w:rsidR="001A4B9C" w:rsidRPr="007C15F5" w:rsidRDefault="001A4B9C" w:rsidP="001A4B9C">
      <w:pPr>
        <w:pStyle w:val="cmannexno"/>
        <w:keepNext/>
      </w:pPr>
      <w:r w:rsidRPr="00A00089">
        <w:rPr>
          <w:caps w:val="0"/>
        </w:rPr>
        <w:lastRenderedPageBreak/>
        <w:t>Annex</w:t>
      </w:r>
      <w:r w:rsidRPr="007C15F5">
        <w:rPr>
          <w:caps w:val="0"/>
        </w:rPr>
        <w:t xml:space="preserve"> </w:t>
      </w:r>
      <w:r w:rsidRPr="007C15F5">
        <w:t>10-05/A</w:t>
      </w:r>
      <w:bookmarkEnd w:id="8"/>
    </w:p>
    <w:p w14:paraId="75C99F84" w14:textId="77777777" w:rsidR="001A4B9C" w:rsidRPr="007C15F5" w:rsidRDefault="001A4B9C" w:rsidP="001A4B9C">
      <w:pPr>
        <w:pStyle w:val="cmnumberedpara"/>
        <w:spacing w:after="220"/>
      </w:pPr>
      <w:r w:rsidRPr="007C15F5">
        <w:t>A1.</w:t>
      </w:r>
      <w:r w:rsidRPr="007C15F5">
        <w:tab/>
        <w:t xml:space="preserve">Each Contracting Party and non-Contracting Party cooperating with CCAMLR by participating in the CDS shall require that each landing of </w:t>
      </w:r>
      <w:r w:rsidRPr="007C15F5">
        <w:rPr>
          <w:i/>
        </w:rPr>
        <w:t>Dissostichus</w:t>
      </w:r>
      <w:r w:rsidRPr="007C15F5">
        <w:t xml:space="preserve"> spp. at its ports and each transhipment of </w:t>
      </w:r>
      <w:r w:rsidRPr="007C15F5">
        <w:rPr>
          <w:i/>
        </w:rPr>
        <w:t>Dissostichus</w:t>
      </w:r>
      <w:r w:rsidRPr="007C15F5">
        <w:t xml:space="preserve"> spp. from or to its vessels be accompanied by a completed DCD created using the e-CDS.</w:t>
      </w:r>
    </w:p>
    <w:p w14:paraId="52F97AF8" w14:textId="77777777" w:rsidR="001A4B9C" w:rsidRPr="007C15F5" w:rsidRDefault="001A4B9C" w:rsidP="001A4B9C">
      <w:pPr>
        <w:pStyle w:val="cmnumberedpara"/>
        <w:spacing w:after="220"/>
      </w:pPr>
      <w:r w:rsidRPr="007C15F5">
        <w:t>A2.</w:t>
      </w:r>
      <w:r w:rsidRPr="007C15F5">
        <w:tab/>
        <w:t xml:space="preserve">Each Contracting Party and non-Contracting Party cooperating with CCAMLR by participating in the CDS shall require that each shipment of </w:t>
      </w:r>
      <w:r w:rsidRPr="007C15F5">
        <w:rPr>
          <w:i/>
        </w:rPr>
        <w:t>Dissostichus</w:t>
      </w:r>
      <w:r w:rsidRPr="007C15F5">
        <w:t xml:space="preserve"> spp. imported into, or exported or re-exported from its territory be accompanied by a DED or DRED created using the e-CDS.</w:t>
      </w:r>
    </w:p>
    <w:p w14:paraId="47EF6B36" w14:textId="77777777" w:rsidR="001A4B9C" w:rsidRPr="007C15F5" w:rsidRDefault="001A4B9C" w:rsidP="001A4B9C">
      <w:pPr>
        <w:pStyle w:val="cmnumberedpara"/>
        <w:spacing w:after="220"/>
      </w:pPr>
      <w:r w:rsidRPr="007C15F5">
        <w:t>A3.</w:t>
      </w:r>
      <w:r w:rsidRPr="007C15F5">
        <w:tab/>
        <w:t xml:space="preserve">The use of the e-CDS is described in the e-CDS User Manual that includes, </w:t>
      </w:r>
      <w:r w:rsidRPr="007C15F5">
        <w:rPr>
          <w:i/>
        </w:rPr>
        <w:t>inter alia</w:t>
      </w:r>
      <w:r w:rsidRPr="007C15F5">
        <w:t>, the roles, responsibilities, processes and steps associated with the operation of the e</w:t>
      </w:r>
      <w:r w:rsidRPr="007C15F5">
        <w:noBreakHyphen/>
        <w:t>CDS for the creation, validation and storage of DCDs, DEDs and DREDs.</w:t>
      </w:r>
    </w:p>
    <w:p w14:paraId="46F0DEC4" w14:textId="77777777" w:rsidR="001A4B9C" w:rsidRPr="007C15F5" w:rsidRDefault="001A4B9C" w:rsidP="001A4B9C">
      <w:pPr>
        <w:pStyle w:val="cmnumberedpara"/>
        <w:spacing w:after="220"/>
      </w:pPr>
      <w:r w:rsidRPr="007C15F5">
        <w:t>A4.</w:t>
      </w:r>
      <w:r w:rsidRPr="007C15F5">
        <w:tab/>
        <w:t>Each DCD,</w:t>
      </w:r>
      <w:r w:rsidRPr="007C15F5">
        <w:rPr>
          <w:b/>
        </w:rPr>
        <w:t xml:space="preserve"> </w:t>
      </w:r>
      <w:r w:rsidRPr="007C15F5">
        <w:t>created by the relevant Flag State using the e-CDS, includes</w:t>
      </w:r>
      <w:r w:rsidRPr="007C15F5" w:rsidDel="00905823">
        <w:t xml:space="preserve"> </w:t>
      </w:r>
      <w:r w:rsidRPr="007C15F5">
        <w:t>a specific identification number (Document Number) consisting of:</w:t>
      </w:r>
    </w:p>
    <w:p w14:paraId="219EF17A" w14:textId="77777777" w:rsidR="001A4B9C" w:rsidRPr="007C15F5" w:rsidRDefault="001A4B9C" w:rsidP="001A4B9C">
      <w:pPr>
        <w:pStyle w:val="cmsubpara"/>
        <w:spacing w:after="220"/>
      </w:pPr>
      <w:r w:rsidRPr="007C15F5">
        <w:t>(</w:t>
      </w:r>
      <w:proofErr w:type="spellStart"/>
      <w:r w:rsidRPr="007C15F5">
        <w:t>i</w:t>
      </w:r>
      <w:proofErr w:type="spellEnd"/>
      <w:r w:rsidRPr="007C15F5">
        <w:t>)</w:t>
      </w:r>
      <w:r w:rsidRPr="007C15F5">
        <w:tab/>
        <w:t>a four-digit number, consisting of the two-digit International Organization for Standardization (ISO) country code plus the last two digits of the year for which the DCD is issued;</w:t>
      </w:r>
    </w:p>
    <w:p w14:paraId="69A29ADA" w14:textId="77777777" w:rsidR="001A4B9C" w:rsidRPr="007C15F5" w:rsidRDefault="001A4B9C" w:rsidP="001A4B9C">
      <w:pPr>
        <w:pStyle w:val="cmsubpara"/>
        <w:spacing w:after="220"/>
      </w:pPr>
      <w:r w:rsidRPr="007C15F5">
        <w:t>(ii)</w:t>
      </w:r>
      <w:r w:rsidRPr="007C15F5">
        <w:tab/>
        <w:t>a four-digit sequence number (beginning with 0001) to denote the order in which DCDs are issued;</w:t>
      </w:r>
    </w:p>
    <w:p w14:paraId="1E1B8C9E" w14:textId="77777777" w:rsidR="001A4B9C" w:rsidRPr="007C15F5" w:rsidRDefault="001A4B9C" w:rsidP="001A4B9C">
      <w:pPr>
        <w:pStyle w:val="cmsubpara"/>
        <w:spacing w:after="220"/>
      </w:pPr>
      <w:r w:rsidRPr="007C15F5">
        <w:t>(iii)</w:t>
      </w:r>
      <w:r w:rsidRPr="007C15F5">
        <w:tab/>
        <w:t>a single-digit number and / (e.g. /1) following the four-digit sequence number to denote when multiple recipients are recorded for a DCD.</w:t>
      </w:r>
    </w:p>
    <w:p w14:paraId="21EE40B3" w14:textId="77777777" w:rsidR="001A4B9C" w:rsidRPr="007C15F5" w:rsidRDefault="001A4B9C" w:rsidP="001A4B9C">
      <w:pPr>
        <w:pStyle w:val="cmnumberedpara"/>
        <w:spacing w:after="220"/>
      </w:pPr>
      <w:r w:rsidRPr="007C15F5">
        <w:t>A5.</w:t>
      </w:r>
      <w:r w:rsidRPr="007C15F5">
        <w:tab/>
        <w:t>A DCD must include the following information:</w:t>
      </w:r>
    </w:p>
    <w:p w14:paraId="4C34C873" w14:textId="77777777" w:rsidR="001A4B9C" w:rsidRPr="007C15F5" w:rsidRDefault="001A4B9C" w:rsidP="001A4B9C">
      <w:pPr>
        <w:pStyle w:val="cmsubpara"/>
        <w:spacing w:after="220"/>
      </w:pPr>
      <w:r w:rsidRPr="007C15F5">
        <w:t>(</w:t>
      </w:r>
      <w:proofErr w:type="spellStart"/>
      <w:r w:rsidRPr="007C15F5">
        <w:t>i</w:t>
      </w:r>
      <w:proofErr w:type="spellEnd"/>
      <w:r w:rsidRPr="007C15F5">
        <w:t>)</w:t>
      </w:r>
      <w:r w:rsidRPr="007C15F5">
        <w:tab/>
        <w:t>the name, address, telephone and fax numbers of the issuing authority;</w:t>
      </w:r>
    </w:p>
    <w:p w14:paraId="1FFAD12D" w14:textId="77777777" w:rsidR="001A4B9C" w:rsidRPr="007C15F5" w:rsidRDefault="001A4B9C" w:rsidP="001A4B9C">
      <w:pPr>
        <w:pStyle w:val="cmsubpara"/>
        <w:spacing w:after="220"/>
      </w:pPr>
      <w:r w:rsidRPr="007C15F5">
        <w:t>(ii)</w:t>
      </w:r>
      <w:r w:rsidRPr="007C15F5">
        <w:tab/>
        <w:t>the name, home port, national registry number and call sign of the vessel and, if issued, its IMO/Lloyd’s registration number;</w:t>
      </w:r>
    </w:p>
    <w:p w14:paraId="74376650" w14:textId="77777777" w:rsidR="001A4B9C" w:rsidRPr="007C15F5" w:rsidRDefault="001A4B9C" w:rsidP="001A4B9C">
      <w:pPr>
        <w:pStyle w:val="cmsubpara"/>
        <w:spacing w:after="220"/>
      </w:pPr>
      <w:r w:rsidRPr="007C15F5">
        <w:t>(iii)</w:t>
      </w:r>
      <w:r w:rsidRPr="007C15F5">
        <w:tab/>
        <w:t>the reference number of the licence or permit, whichever is applicable, if issued;</w:t>
      </w:r>
    </w:p>
    <w:p w14:paraId="0C5D0965" w14:textId="77777777" w:rsidR="001A4B9C" w:rsidRPr="007C15F5" w:rsidRDefault="001A4B9C" w:rsidP="001A4B9C">
      <w:pPr>
        <w:pStyle w:val="cmsubpara"/>
        <w:spacing w:after="220"/>
      </w:pPr>
      <w:r w:rsidRPr="007C15F5">
        <w:t>(iv)</w:t>
      </w:r>
      <w:r w:rsidRPr="007C15F5">
        <w:tab/>
        <w:t xml:space="preserve">the net weight of </w:t>
      </w:r>
      <w:r w:rsidRPr="007C15F5">
        <w:rPr>
          <w:i/>
        </w:rPr>
        <w:t>Dissostichus</w:t>
      </w:r>
      <w:r w:rsidRPr="007C15F5">
        <w:t xml:space="preserve"> spp. landed or transhipped, by </w:t>
      </w:r>
      <w:r w:rsidRPr="007C15F5">
        <w:rPr>
          <w:iCs/>
        </w:rPr>
        <w:t>species,</w:t>
      </w:r>
      <w:r w:rsidRPr="007C15F5">
        <w:t xml:space="preserve"> product type, and</w:t>
      </w:r>
    </w:p>
    <w:p w14:paraId="683E24C1" w14:textId="77777777" w:rsidR="001A4B9C" w:rsidRPr="007C15F5" w:rsidRDefault="001A4B9C" w:rsidP="001A4B9C">
      <w:pPr>
        <w:pStyle w:val="cmsub-subpara"/>
        <w:spacing w:after="220"/>
      </w:pPr>
      <w:r w:rsidRPr="007C15F5">
        <w:t>(a)</w:t>
      </w:r>
      <w:r w:rsidRPr="007C15F5">
        <w:tab/>
        <w:t>by CCAMLR statistical subarea or division if caught in the Convention Area; or</w:t>
      </w:r>
    </w:p>
    <w:p w14:paraId="331501BE" w14:textId="77777777" w:rsidR="001A4B9C" w:rsidRPr="007C15F5" w:rsidRDefault="001A4B9C" w:rsidP="001A4B9C">
      <w:pPr>
        <w:pStyle w:val="cmsub-subpara"/>
        <w:spacing w:after="220"/>
      </w:pPr>
      <w:r w:rsidRPr="007C15F5">
        <w:t>(b)</w:t>
      </w:r>
      <w:r w:rsidRPr="007C15F5">
        <w:tab/>
        <w:t>by FAO statistical area, subarea or division if caught outside the Convention Area</w:t>
      </w:r>
      <w:r w:rsidRPr="007C15F5">
        <w:rPr>
          <w:vertAlign w:val="superscript"/>
        </w:rPr>
        <w:t>1</w:t>
      </w:r>
      <w:r w:rsidRPr="007C15F5">
        <w:t>;</w:t>
      </w:r>
    </w:p>
    <w:p w14:paraId="47F092A4" w14:textId="77777777" w:rsidR="001A4B9C" w:rsidRPr="007C15F5" w:rsidRDefault="001A4B9C" w:rsidP="001A4B9C">
      <w:pPr>
        <w:pStyle w:val="cmsubpara"/>
        <w:spacing w:after="220"/>
      </w:pPr>
      <w:r w:rsidRPr="007C15F5">
        <w:t>(v)</w:t>
      </w:r>
      <w:r w:rsidRPr="007C15F5">
        <w:tab/>
        <w:t>the start date and end date of fishing, and the date of port departure and the date of port entry;</w:t>
      </w:r>
    </w:p>
    <w:p w14:paraId="73367564" w14:textId="47F60ACA" w:rsidR="001A4B9C" w:rsidRPr="007C15F5" w:rsidRDefault="001A4B9C" w:rsidP="00890B19">
      <w:pPr>
        <w:pStyle w:val="cmsubpara"/>
        <w:spacing w:after="220"/>
      </w:pPr>
      <w:r w:rsidRPr="007C15F5">
        <w:t>(vi)</w:t>
      </w:r>
      <w:r w:rsidRPr="007C15F5">
        <w:tab/>
        <w:t xml:space="preserve">in the case of a </w:t>
      </w:r>
      <w:r w:rsidR="00567247" w:rsidRPr="009951A4">
        <w:t xml:space="preserve">transhipment or </w:t>
      </w:r>
      <w:r w:rsidRPr="00567247">
        <w:t>landing</w:t>
      </w:r>
      <w:r w:rsidRPr="007C15F5">
        <w:t xml:space="preserve">, the name of the master of the fishing vessel, the transhipment port and country/area (or, in the case of an at-sea transhipment, </w:t>
      </w:r>
      <w:r w:rsidRPr="007C15F5">
        <w:lastRenderedPageBreak/>
        <w:t xml:space="preserve">the at-sea coordinates) and the date of transhipment. </w:t>
      </w:r>
      <w:r w:rsidR="00923B46">
        <w:t xml:space="preserve">In the case of a transhipment within a port, in addition to the above, the name and signature of the port authority. </w:t>
      </w:r>
      <w:r w:rsidRPr="007C15F5">
        <w:t xml:space="preserve">In the case of a landing, </w:t>
      </w:r>
      <w:r w:rsidR="00923B46">
        <w:t>the</w:t>
      </w:r>
      <w:r w:rsidR="003262C8">
        <w:t xml:space="preserve"> intended</w:t>
      </w:r>
      <w:r w:rsidR="00923B46">
        <w:t xml:space="preserve"> landing port and country, the</w:t>
      </w:r>
      <w:r w:rsidR="003262C8">
        <w:t xml:space="preserve"> </w:t>
      </w:r>
      <w:r w:rsidR="00923B46">
        <w:t>landing date and</w:t>
      </w:r>
      <w:r w:rsidRPr="007C15F5">
        <w:t xml:space="preserve"> the certification of landing;</w:t>
      </w:r>
    </w:p>
    <w:p w14:paraId="0B42790A" w14:textId="799C33E3" w:rsidR="001A4B9C" w:rsidRPr="007C15F5" w:rsidRDefault="001A4B9C" w:rsidP="001A4B9C">
      <w:pPr>
        <w:pStyle w:val="cmsubpara"/>
      </w:pPr>
      <w:r w:rsidRPr="007C15F5">
        <w:t>(vii)</w:t>
      </w:r>
      <w:r w:rsidRPr="007C15F5">
        <w:tab/>
        <w:t>in the case of a transhipment</w:t>
      </w:r>
      <w:r w:rsidR="00923B46">
        <w:t xml:space="preserve"> and subsequent landing</w:t>
      </w:r>
      <w:r w:rsidRPr="007C15F5">
        <w:t>, the name of the master of the receiving vessel, and name, call sign and IMO/Lloyd’s number of the receiving vessel (i.e. the vessel to which the catch has been transhipped)</w:t>
      </w:r>
      <w:r w:rsidR="00923B46">
        <w:t xml:space="preserve">, the </w:t>
      </w:r>
      <w:r w:rsidR="00567247">
        <w:t xml:space="preserve">intended </w:t>
      </w:r>
      <w:r w:rsidR="00923B46">
        <w:t xml:space="preserve">landing port and country and the </w:t>
      </w:r>
      <w:r w:rsidR="00567247">
        <w:t xml:space="preserve">intended </w:t>
      </w:r>
      <w:r w:rsidR="00923B46">
        <w:t>date of landing</w:t>
      </w:r>
      <w:r w:rsidR="002304B7">
        <w:t>;</w:t>
      </w:r>
    </w:p>
    <w:p w14:paraId="102A23EA" w14:textId="77777777" w:rsidR="001A4B9C" w:rsidRPr="007C15F5" w:rsidRDefault="001A4B9C" w:rsidP="001A4B9C">
      <w:pPr>
        <w:pStyle w:val="cmsubpara"/>
      </w:pPr>
      <w:r w:rsidRPr="007C15F5">
        <w:t>(viii)</w:t>
      </w:r>
      <w:r w:rsidRPr="007C15F5">
        <w:tab/>
        <w:t xml:space="preserve">in the case of </w:t>
      </w:r>
      <w:r w:rsidRPr="007C15F5">
        <w:rPr>
          <w:i/>
        </w:rPr>
        <w:t>Dissostichus</w:t>
      </w:r>
      <w:r w:rsidRPr="007C15F5">
        <w:t xml:space="preserve"> spp. sold upon landing, the name, address, telephone and fax numbers of the recipient(s) of the </w:t>
      </w:r>
      <w:r w:rsidRPr="007C15F5">
        <w:rPr>
          <w:i/>
        </w:rPr>
        <w:t>Dissostichus</w:t>
      </w:r>
      <w:r w:rsidRPr="007C15F5">
        <w:t xml:space="preserve"> spp. to whom the fish was sold and the amount of each species and product type received.</w:t>
      </w:r>
    </w:p>
    <w:p w14:paraId="3BB09316" w14:textId="77777777" w:rsidR="001A4B9C" w:rsidRPr="007C15F5" w:rsidRDefault="001A4B9C" w:rsidP="001A4B9C">
      <w:pPr>
        <w:pStyle w:val="cmnumberedpara"/>
      </w:pPr>
      <w:r w:rsidRPr="007C15F5">
        <w:t>A6.</w:t>
      </w:r>
      <w:r w:rsidRPr="007C15F5">
        <w:tab/>
        <w:t>Each DED and DRED issued by the Export State using the e-CDS shall</w:t>
      </w:r>
      <w:r w:rsidRPr="007C15F5">
        <w:rPr>
          <w:b/>
        </w:rPr>
        <w:t xml:space="preserve"> </w:t>
      </w:r>
      <w:r w:rsidRPr="007C15F5">
        <w:t>include the specific identification number (Document Number) of the DCD to which the export relates.</w:t>
      </w:r>
    </w:p>
    <w:p w14:paraId="00078CFC" w14:textId="77777777" w:rsidR="001A4B9C" w:rsidRPr="007C15F5" w:rsidRDefault="001A4B9C" w:rsidP="001A4B9C">
      <w:pPr>
        <w:pStyle w:val="cmnumberedpara"/>
        <w:keepNext/>
      </w:pPr>
      <w:r w:rsidRPr="007C15F5">
        <w:t>A7.</w:t>
      </w:r>
      <w:r w:rsidRPr="007C15F5">
        <w:tab/>
        <w:t>Each DED and DRED shall include the following information:</w:t>
      </w:r>
    </w:p>
    <w:p w14:paraId="3CB858CB" w14:textId="77777777" w:rsidR="001A4B9C" w:rsidRPr="007C15F5" w:rsidRDefault="001A4B9C" w:rsidP="001A4B9C">
      <w:pPr>
        <w:pStyle w:val="cmsubpara"/>
        <w:keepNext/>
      </w:pPr>
      <w:r w:rsidRPr="007C15F5">
        <w:t>(</w:t>
      </w:r>
      <w:proofErr w:type="spellStart"/>
      <w:r w:rsidRPr="007C15F5">
        <w:t>i</w:t>
      </w:r>
      <w:proofErr w:type="spellEnd"/>
      <w:r w:rsidRPr="007C15F5">
        <w:t>)</w:t>
      </w:r>
      <w:r w:rsidRPr="007C15F5">
        <w:tab/>
        <w:t>the export code;</w:t>
      </w:r>
    </w:p>
    <w:p w14:paraId="073334E6" w14:textId="77777777" w:rsidR="001A4B9C" w:rsidRPr="007C15F5" w:rsidRDefault="001A4B9C" w:rsidP="001A4B9C">
      <w:pPr>
        <w:pStyle w:val="cmsubpara"/>
      </w:pPr>
      <w:r w:rsidRPr="007C15F5">
        <w:t>(ii)</w:t>
      </w:r>
      <w:r w:rsidRPr="007C15F5">
        <w:tab/>
        <w:t>the name of the fishing vessel for a DED;</w:t>
      </w:r>
    </w:p>
    <w:p w14:paraId="528111CD" w14:textId="77777777" w:rsidR="001A4B9C" w:rsidRPr="007C15F5" w:rsidRDefault="001A4B9C" w:rsidP="001A4B9C">
      <w:pPr>
        <w:pStyle w:val="cmsubpara"/>
      </w:pPr>
      <w:r w:rsidRPr="007C15F5">
        <w:t>(iii)</w:t>
      </w:r>
      <w:r w:rsidRPr="007C15F5">
        <w:tab/>
        <w:t>the original export code for a DRED;</w:t>
      </w:r>
    </w:p>
    <w:p w14:paraId="3C94D2CB" w14:textId="77777777" w:rsidR="001A4B9C" w:rsidRPr="007C15F5" w:rsidRDefault="001A4B9C" w:rsidP="001A4B9C">
      <w:pPr>
        <w:pStyle w:val="cmsubpara"/>
      </w:pPr>
      <w:r w:rsidRPr="007C15F5">
        <w:t>(iv)</w:t>
      </w:r>
      <w:r w:rsidRPr="007C15F5">
        <w:tab/>
      </w:r>
      <w:r w:rsidRPr="007C15F5">
        <w:rPr>
          <w:szCs w:val="24"/>
        </w:rPr>
        <w:t>the start date and end date of fishing;</w:t>
      </w:r>
      <w:r w:rsidRPr="007C15F5">
        <w:t xml:space="preserve"> </w:t>
      </w:r>
    </w:p>
    <w:p w14:paraId="3467901C" w14:textId="77777777" w:rsidR="001A4B9C" w:rsidRPr="007C15F5" w:rsidRDefault="001A4B9C" w:rsidP="001A4B9C">
      <w:pPr>
        <w:pStyle w:val="cmsubpara"/>
      </w:pPr>
      <w:r w:rsidRPr="007C15F5">
        <w:t>(v)</w:t>
      </w:r>
      <w:r w:rsidRPr="007C15F5">
        <w:tab/>
        <w:t xml:space="preserve">the net weight of </w:t>
      </w:r>
      <w:r w:rsidRPr="007C15F5">
        <w:rPr>
          <w:i/>
        </w:rPr>
        <w:t>Dissostichus</w:t>
      </w:r>
      <w:r w:rsidRPr="007C15F5">
        <w:t xml:space="preserve"> spp. exported, by </w:t>
      </w:r>
      <w:r w:rsidRPr="007C15F5">
        <w:rPr>
          <w:iCs/>
        </w:rPr>
        <w:t>species</w:t>
      </w:r>
      <w:r w:rsidRPr="007C15F5">
        <w:t xml:space="preserve"> and product type;</w:t>
      </w:r>
      <w:r w:rsidRPr="007C15F5" w:rsidDel="0034480C">
        <w:t xml:space="preserve"> </w:t>
      </w:r>
    </w:p>
    <w:p w14:paraId="04105E43" w14:textId="77777777" w:rsidR="001A4B9C" w:rsidRPr="007C15F5" w:rsidRDefault="001A4B9C" w:rsidP="001A4B9C">
      <w:pPr>
        <w:pStyle w:val="cmsubpara"/>
      </w:pPr>
      <w:r w:rsidRPr="007C15F5">
        <w:t>(vi)</w:t>
      </w:r>
      <w:r w:rsidRPr="007C15F5">
        <w:tab/>
        <w:t xml:space="preserve">the name and address of the importer of the shipment and the port or place of arrival; </w:t>
      </w:r>
    </w:p>
    <w:p w14:paraId="02FCECE3" w14:textId="77777777" w:rsidR="001A4B9C" w:rsidRPr="007C15F5" w:rsidRDefault="001A4B9C" w:rsidP="001A4B9C">
      <w:pPr>
        <w:pStyle w:val="cmsubpara"/>
      </w:pPr>
      <w:r w:rsidRPr="007C15F5">
        <w:t>(vii)</w:t>
      </w:r>
      <w:r w:rsidRPr="007C15F5">
        <w:tab/>
        <w:t>the exporter’s name and address;</w:t>
      </w:r>
    </w:p>
    <w:p w14:paraId="3C186AF3" w14:textId="77777777" w:rsidR="001A4B9C" w:rsidRPr="007C15F5" w:rsidRDefault="001A4B9C" w:rsidP="001A4B9C">
      <w:pPr>
        <w:pStyle w:val="cmsubpara"/>
      </w:pPr>
      <w:r w:rsidRPr="007C15F5">
        <w:t>(viii)</w:t>
      </w:r>
      <w:r w:rsidRPr="007C15F5">
        <w:tab/>
        <w:t>name/title, government of the Export State and date;</w:t>
      </w:r>
    </w:p>
    <w:p w14:paraId="0FCBC5BF" w14:textId="77777777" w:rsidR="001A4B9C" w:rsidRPr="007C15F5" w:rsidRDefault="001A4B9C" w:rsidP="001A4B9C">
      <w:pPr>
        <w:pStyle w:val="cmsubpara"/>
      </w:pPr>
      <w:r w:rsidRPr="007C15F5">
        <w:t>(ix)</w:t>
      </w:r>
      <w:r w:rsidRPr="007C15F5">
        <w:tab/>
        <w:t>the transport details of the shipment:</w:t>
      </w:r>
    </w:p>
    <w:p w14:paraId="176DF639" w14:textId="77777777" w:rsidR="001A4B9C" w:rsidRPr="007C15F5" w:rsidRDefault="001A4B9C" w:rsidP="001A4B9C">
      <w:pPr>
        <w:pStyle w:val="subparagraphindented"/>
        <w:tabs>
          <w:tab w:val="left" w:pos="1554"/>
        </w:tabs>
      </w:pPr>
      <w:r w:rsidRPr="007C15F5">
        <w:tab/>
        <w:t>(1)</w:t>
      </w:r>
      <w:r w:rsidRPr="007C15F5">
        <w:tab/>
        <w:t xml:space="preserve">if by sea </w:t>
      </w:r>
    </w:p>
    <w:p w14:paraId="708BA745" w14:textId="77777777" w:rsidR="001A4B9C" w:rsidRPr="007C15F5" w:rsidRDefault="001A4B9C" w:rsidP="001A4B9C">
      <w:pPr>
        <w:pStyle w:val="subsubparagraphindented"/>
        <w:spacing w:after="0"/>
        <w:ind w:left="1932" w:hanging="373"/>
      </w:pPr>
      <w:r w:rsidRPr="007C15F5">
        <w:t>(a)</w:t>
      </w:r>
      <w:r w:rsidRPr="007C15F5">
        <w:tab/>
        <w:t>container number, AND</w:t>
      </w:r>
    </w:p>
    <w:p w14:paraId="389CF59B" w14:textId="77777777" w:rsidR="001A4B9C" w:rsidRPr="007C15F5" w:rsidRDefault="001A4B9C" w:rsidP="001A4B9C">
      <w:pPr>
        <w:pStyle w:val="subsubparagraphindented"/>
        <w:spacing w:after="0"/>
        <w:ind w:left="1932" w:hanging="373"/>
      </w:pPr>
      <w:r w:rsidRPr="007C15F5">
        <w:t>(b)</w:t>
      </w:r>
      <w:r w:rsidRPr="007C15F5">
        <w:tab/>
        <w:t xml:space="preserve">vessel name, AND </w:t>
      </w:r>
    </w:p>
    <w:p w14:paraId="788718BE" w14:textId="77777777" w:rsidR="001A4B9C" w:rsidRPr="007C15F5" w:rsidRDefault="001A4B9C" w:rsidP="001A4B9C">
      <w:pPr>
        <w:pStyle w:val="subsubparagraphindented"/>
        <w:ind w:left="1933" w:hanging="374"/>
      </w:pPr>
      <w:r w:rsidRPr="007C15F5">
        <w:t>(c)</w:t>
      </w:r>
      <w:r w:rsidRPr="007C15F5">
        <w:tab/>
        <w:t>bill of lading number, if available</w:t>
      </w:r>
      <w:r w:rsidRPr="007C15F5">
        <w:rPr>
          <w:vertAlign w:val="superscript"/>
        </w:rPr>
        <w:t>2</w:t>
      </w:r>
      <w:r w:rsidRPr="007C15F5">
        <w:t xml:space="preserve"> </w:t>
      </w:r>
    </w:p>
    <w:p w14:paraId="71CD1E44" w14:textId="77777777" w:rsidR="001A4B9C" w:rsidRPr="007C15F5" w:rsidRDefault="001A4B9C" w:rsidP="001A4B9C">
      <w:pPr>
        <w:pStyle w:val="subparagraphindented"/>
        <w:tabs>
          <w:tab w:val="left" w:pos="1554"/>
        </w:tabs>
      </w:pPr>
      <w:r w:rsidRPr="007C15F5">
        <w:tab/>
        <w:t>AND</w:t>
      </w:r>
    </w:p>
    <w:p w14:paraId="650F109C" w14:textId="77777777" w:rsidR="001A4B9C" w:rsidRPr="007C15F5" w:rsidRDefault="001A4B9C" w:rsidP="001A4B9C">
      <w:pPr>
        <w:pStyle w:val="subsubparagraphindented"/>
        <w:ind w:left="1933" w:hanging="374"/>
      </w:pPr>
      <w:r w:rsidRPr="007C15F5">
        <w:t>(d)</w:t>
      </w:r>
      <w:r w:rsidRPr="007C15F5">
        <w:tab/>
        <w:t xml:space="preserve">date of issue and port of departure; </w:t>
      </w:r>
    </w:p>
    <w:p w14:paraId="0DFD1EE5" w14:textId="77777777" w:rsidR="001A4B9C" w:rsidRPr="007C15F5" w:rsidRDefault="001A4B9C" w:rsidP="00D645C0">
      <w:pPr>
        <w:pStyle w:val="subparagraphindented"/>
        <w:keepNext/>
        <w:tabs>
          <w:tab w:val="left" w:pos="1554"/>
        </w:tabs>
      </w:pPr>
      <w:r w:rsidRPr="007C15F5">
        <w:lastRenderedPageBreak/>
        <w:tab/>
        <w:t>(2)</w:t>
      </w:r>
      <w:r w:rsidRPr="007C15F5">
        <w:tab/>
        <w:t>if by air</w:t>
      </w:r>
    </w:p>
    <w:p w14:paraId="4296F216" w14:textId="77777777" w:rsidR="001A4B9C" w:rsidRPr="007C15F5" w:rsidRDefault="001A4B9C" w:rsidP="00D645C0">
      <w:pPr>
        <w:pStyle w:val="subsubparagraphindented"/>
        <w:keepNext/>
        <w:spacing w:after="0"/>
        <w:ind w:left="1932" w:hanging="373"/>
      </w:pPr>
      <w:r w:rsidRPr="007C15F5">
        <w:t>(a)</w:t>
      </w:r>
      <w:r w:rsidRPr="007C15F5">
        <w:tab/>
        <w:t xml:space="preserve">flight number, and airway bill number, AND </w:t>
      </w:r>
    </w:p>
    <w:p w14:paraId="33D206FE" w14:textId="77777777" w:rsidR="001A4B9C" w:rsidRPr="007C15F5" w:rsidRDefault="001A4B9C" w:rsidP="00D645C0">
      <w:pPr>
        <w:pStyle w:val="subsubparagraphindented"/>
        <w:keepNext/>
        <w:ind w:left="1933" w:hanging="374"/>
      </w:pPr>
      <w:r w:rsidRPr="007C15F5">
        <w:t>(b)</w:t>
      </w:r>
      <w:r w:rsidRPr="007C15F5">
        <w:tab/>
        <w:t>date of issue and place of departure;</w:t>
      </w:r>
    </w:p>
    <w:p w14:paraId="1B62FF50" w14:textId="77777777" w:rsidR="001A4B9C" w:rsidRPr="007C15F5" w:rsidRDefault="001A4B9C" w:rsidP="001A4B9C">
      <w:pPr>
        <w:pStyle w:val="subparagraphindented"/>
        <w:keepNext/>
        <w:tabs>
          <w:tab w:val="left" w:pos="1554"/>
        </w:tabs>
      </w:pPr>
      <w:r w:rsidRPr="007C15F5">
        <w:tab/>
        <w:t>(3)</w:t>
      </w:r>
      <w:r w:rsidRPr="007C15F5">
        <w:tab/>
        <w:t>if by other means (ground transportation)</w:t>
      </w:r>
    </w:p>
    <w:p w14:paraId="3FE96D04" w14:textId="77777777" w:rsidR="001A4B9C" w:rsidRPr="007C15F5" w:rsidRDefault="001A4B9C" w:rsidP="001A4B9C">
      <w:pPr>
        <w:pStyle w:val="subsubparagraphindented"/>
        <w:keepNext/>
        <w:spacing w:after="0"/>
        <w:ind w:left="1933" w:hanging="374"/>
      </w:pPr>
      <w:r w:rsidRPr="007C15F5">
        <w:t>(a)</w:t>
      </w:r>
      <w:r w:rsidRPr="007C15F5">
        <w:tab/>
        <w:t>truck registration number and nationality of trucking company, OR</w:t>
      </w:r>
    </w:p>
    <w:p w14:paraId="7907FAD5" w14:textId="77777777" w:rsidR="001A4B9C" w:rsidRPr="007C15F5" w:rsidRDefault="001A4B9C" w:rsidP="001A4B9C">
      <w:pPr>
        <w:pStyle w:val="subsubparagraphindented"/>
        <w:ind w:left="1933" w:hanging="374"/>
      </w:pPr>
      <w:r w:rsidRPr="007C15F5">
        <w:tab/>
        <w:t xml:space="preserve">railway transport number, AND </w:t>
      </w:r>
    </w:p>
    <w:p w14:paraId="422EA90D" w14:textId="77777777" w:rsidR="001A4B9C" w:rsidRPr="007C15F5" w:rsidRDefault="001A4B9C" w:rsidP="001A4B9C">
      <w:pPr>
        <w:pStyle w:val="subsubparagraphindented"/>
        <w:ind w:left="1933" w:hanging="374"/>
      </w:pPr>
      <w:r w:rsidRPr="007C15F5">
        <w:t xml:space="preserve">(b) </w:t>
      </w:r>
      <w:r w:rsidRPr="007C15F5">
        <w:tab/>
        <w:t>bill of lading number or other shipment document to identify shipment;</w:t>
      </w:r>
    </w:p>
    <w:p w14:paraId="13183250" w14:textId="77777777" w:rsidR="001A4B9C" w:rsidRPr="007C15F5" w:rsidRDefault="001A4B9C" w:rsidP="001A4B9C">
      <w:pPr>
        <w:pStyle w:val="subparagraphindented"/>
        <w:tabs>
          <w:tab w:val="left" w:pos="1554"/>
        </w:tabs>
      </w:pPr>
      <w:r w:rsidRPr="007C15F5">
        <w:tab/>
        <w:t>AND</w:t>
      </w:r>
    </w:p>
    <w:p w14:paraId="224EF1B1" w14:textId="77777777" w:rsidR="001A4B9C" w:rsidRPr="007C15F5" w:rsidRDefault="001A4B9C" w:rsidP="001A4B9C">
      <w:pPr>
        <w:pStyle w:val="subsubparagraphindented"/>
        <w:ind w:left="1933" w:hanging="374"/>
      </w:pPr>
      <w:r w:rsidRPr="007C15F5">
        <w:t>(c)</w:t>
      </w:r>
      <w:r w:rsidRPr="007C15F5">
        <w:tab/>
        <w:t>date of issue and place of departure.</w:t>
      </w:r>
    </w:p>
    <w:p w14:paraId="499AE9D8" w14:textId="77777777" w:rsidR="001A4B9C" w:rsidRPr="007C15F5" w:rsidRDefault="001A4B9C" w:rsidP="001A4B9C">
      <w:pPr>
        <w:pStyle w:val="cmfootnoteindented"/>
        <w:rPr>
          <w:szCs w:val="22"/>
          <w:lang w:eastAsia="ja-JP"/>
        </w:rPr>
      </w:pPr>
      <w:r w:rsidRPr="007C15F5">
        <w:rPr>
          <w:vertAlign w:val="superscript"/>
        </w:rPr>
        <w:t>1</w:t>
      </w:r>
      <w:r w:rsidRPr="007C15F5">
        <w:tab/>
        <w:t xml:space="preserve">Report the FAO statistical area/subarea/division where the </w:t>
      </w:r>
      <w:r w:rsidRPr="007C15F5">
        <w:rPr>
          <w:i/>
        </w:rPr>
        <w:t>Dissostichus</w:t>
      </w:r>
      <w:r w:rsidRPr="007C15F5">
        <w:t xml:space="preserve"> spp. was taken and indicate whether the </w:t>
      </w:r>
      <w:r w:rsidRPr="007C15F5">
        <w:rPr>
          <w:i/>
        </w:rPr>
        <w:t>Dissostichus</w:t>
      </w:r>
      <w:r w:rsidRPr="007C15F5">
        <w:t xml:space="preserve"> spp. was</w:t>
      </w:r>
      <w:r w:rsidRPr="007C15F5">
        <w:rPr>
          <w:szCs w:val="22"/>
        </w:rPr>
        <w:t xml:space="preserve"> taken on the high seas or within an EEZ</w:t>
      </w:r>
      <w:r w:rsidRPr="007C15F5">
        <w:rPr>
          <w:szCs w:val="22"/>
          <w:lang w:eastAsia="ja-JP"/>
        </w:rPr>
        <w:t>.</w:t>
      </w:r>
    </w:p>
    <w:p w14:paraId="5709D570" w14:textId="77777777" w:rsidR="001A4B9C" w:rsidRPr="007C15F5" w:rsidRDefault="001A4B9C" w:rsidP="001A4B9C">
      <w:pPr>
        <w:pStyle w:val="cmfootnoteindented"/>
      </w:pPr>
      <w:r w:rsidRPr="007C15F5">
        <w:rPr>
          <w:vertAlign w:val="superscript"/>
        </w:rPr>
        <w:t>2</w:t>
      </w:r>
      <w:r w:rsidRPr="007C15F5">
        <w:tab/>
        <w:t>If the bill of lading number is not indicated on the export/re-export document at the time of issuance, it shall be provided to the Secretariat within five working days of receipt by the exporting/re-exporting State.</w:t>
      </w:r>
    </w:p>
    <w:bookmarkEnd w:id="7"/>
    <w:p w14:paraId="2F4E1EF4" w14:textId="77777777" w:rsidR="001A4B9C" w:rsidRPr="007C15F5" w:rsidRDefault="001A4B9C" w:rsidP="001A4B9C">
      <w:pPr>
        <w:pStyle w:val="cmfootnote"/>
      </w:pPr>
    </w:p>
    <w:p w14:paraId="63063461" w14:textId="77777777" w:rsidR="001A4B9C" w:rsidRPr="007C15F5" w:rsidRDefault="001A4B9C" w:rsidP="001A4B9C">
      <w:pPr>
        <w:pStyle w:val="footnotetextindented"/>
        <w:jc w:val="right"/>
        <w:rPr>
          <w:caps/>
        </w:rPr>
        <w:sectPr w:rsidR="001A4B9C" w:rsidRPr="007C15F5" w:rsidSect="00ED5284">
          <w:headerReference w:type="even" r:id="rId8"/>
          <w:headerReference w:type="default" r:id="rId9"/>
          <w:footnotePr>
            <w:numRestart w:val="eachSect"/>
          </w:footnotePr>
          <w:pgSz w:w="11900" w:h="16840" w:code="9"/>
          <w:pgMar w:top="1559" w:right="1418" w:bottom="1559" w:left="1418" w:header="992" w:footer="992" w:gutter="0"/>
          <w:pgNumType w:start="1"/>
          <w:cols w:space="720"/>
          <w:noEndnote/>
          <w:docGrid w:linePitch="326"/>
        </w:sectPr>
      </w:pPr>
    </w:p>
    <w:p w14:paraId="001460DB" w14:textId="3EC2AF42" w:rsidR="001A4B9C" w:rsidRPr="007C15F5" w:rsidRDefault="000B69F1" w:rsidP="001A4B9C">
      <w:pPr>
        <w:pStyle w:val="cmannexno"/>
        <w:spacing w:after="0"/>
      </w:pPr>
      <w:bookmarkStart w:id="13" w:name="_Toc418689657"/>
      <w:bookmarkStart w:id="14" w:name="_Toc435711103"/>
      <w:r w:rsidRPr="007C15F5">
        <w:rPr>
          <w:caps w:val="0"/>
        </w:rPr>
        <w:lastRenderedPageBreak/>
        <w:t>Annex 10-05/A, Attachment 1</w:t>
      </w:r>
      <w:bookmarkEnd w:id="13"/>
      <w:bookmarkEnd w:id="14"/>
    </w:p>
    <w:p w14:paraId="28D46F73" w14:textId="77777777" w:rsidR="001A4B9C" w:rsidRPr="007C15F5" w:rsidRDefault="001A4B9C" w:rsidP="001A4B9C">
      <w:pPr>
        <w:pStyle w:val="footnotetextindented"/>
        <w:jc w:val="center"/>
      </w:pPr>
    </w:p>
    <w:p w14:paraId="78C469F7" w14:textId="77777777" w:rsidR="001A4B9C" w:rsidRPr="007C15F5" w:rsidRDefault="001A4B9C" w:rsidP="001A4B9C">
      <w:pPr>
        <w:pStyle w:val="footnotetextindented"/>
        <w:jc w:val="center"/>
      </w:pPr>
    </w:p>
    <w:p w14:paraId="22221262" w14:textId="77777777" w:rsidR="001A4B9C" w:rsidRPr="007C15F5" w:rsidRDefault="001A4B9C" w:rsidP="001A4B9C">
      <w:pPr>
        <w:pStyle w:val="footnotetextindented"/>
        <w:jc w:val="center"/>
      </w:pPr>
    </w:p>
    <w:p w14:paraId="1027F194" w14:textId="77777777" w:rsidR="001A4B9C" w:rsidRPr="007C15F5" w:rsidRDefault="001A4B9C" w:rsidP="001A4B9C">
      <w:pPr>
        <w:pStyle w:val="footnotetextindented"/>
        <w:jc w:val="center"/>
      </w:pPr>
    </w:p>
    <w:p w14:paraId="676B622D" w14:textId="77777777" w:rsidR="001A4B9C" w:rsidRPr="007C15F5" w:rsidRDefault="001A4B9C" w:rsidP="001A4B9C">
      <w:pPr>
        <w:pStyle w:val="footnotetextindented"/>
        <w:jc w:val="center"/>
      </w:pPr>
    </w:p>
    <w:p w14:paraId="1DA24705" w14:textId="77777777" w:rsidR="001A4B9C" w:rsidRPr="007C15F5" w:rsidRDefault="001A4B9C" w:rsidP="001A4B9C">
      <w:pPr>
        <w:pStyle w:val="footnotetextindented"/>
        <w:jc w:val="center"/>
      </w:pPr>
    </w:p>
    <w:p w14:paraId="758B4927" w14:textId="77777777" w:rsidR="001A4B9C" w:rsidRPr="007C15F5" w:rsidRDefault="001A4B9C" w:rsidP="001A4B9C">
      <w:pPr>
        <w:pStyle w:val="footnotetextindented"/>
        <w:jc w:val="center"/>
      </w:pPr>
    </w:p>
    <w:p w14:paraId="7B82622A" w14:textId="77777777" w:rsidR="001A4B9C" w:rsidRPr="007C15F5" w:rsidRDefault="001A4B9C" w:rsidP="001A4B9C">
      <w:pPr>
        <w:pStyle w:val="footnotetextindented"/>
        <w:jc w:val="center"/>
      </w:pPr>
    </w:p>
    <w:p w14:paraId="53FCCEFB" w14:textId="77777777" w:rsidR="001A4B9C" w:rsidRPr="007C15F5" w:rsidRDefault="001A4B9C" w:rsidP="001A4B9C">
      <w:pPr>
        <w:pStyle w:val="footnotetextindented"/>
        <w:jc w:val="center"/>
      </w:pPr>
    </w:p>
    <w:p w14:paraId="249D586A" w14:textId="77777777" w:rsidR="001A4B9C" w:rsidRPr="007C15F5" w:rsidRDefault="001A4B9C" w:rsidP="001A4B9C">
      <w:pPr>
        <w:pStyle w:val="footnotetextindented"/>
        <w:jc w:val="center"/>
      </w:pPr>
    </w:p>
    <w:p w14:paraId="43559D32" w14:textId="77777777" w:rsidR="001A4B9C" w:rsidRPr="007C15F5" w:rsidRDefault="001A4B9C" w:rsidP="001A4B9C">
      <w:pPr>
        <w:pStyle w:val="footnotetextindented"/>
        <w:jc w:val="center"/>
      </w:pPr>
    </w:p>
    <w:p w14:paraId="467C53F7" w14:textId="77777777" w:rsidR="001A4B9C" w:rsidRPr="007C15F5" w:rsidRDefault="001A4B9C" w:rsidP="001A4B9C">
      <w:pPr>
        <w:pStyle w:val="footnotetextindented"/>
        <w:jc w:val="center"/>
      </w:pPr>
    </w:p>
    <w:p w14:paraId="2AAE0B8A" w14:textId="77777777" w:rsidR="001A4B9C" w:rsidRPr="007C15F5" w:rsidRDefault="001A4B9C" w:rsidP="001A4B9C">
      <w:pPr>
        <w:pStyle w:val="footnotetextindented"/>
        <w:jc w:val="center"/>
      </w:pPr>
    </w:p>
    <w:p w14:paraId="71FD7AAE" w14:textId="77777777" w:rsidR="001A4B9C" w:rsidRPr="007C15F5" w:rsidRDefault="001A4B9C" w:rsidP="001A4B9C">
      <w:pPr>
        <w:pStyle w:val="footnotetextindented"/>
        <w:jc w:val="center"/>
      </w:pPr>
    </w:p>
    <w:p w14:paraId="24586557" w14:textId="77777777" w:rsidR="001A4B9C" w:rsidRPr="007C15F5" w:rsidRDefault="001A4B9C" w:rsidP="001A4B9C">
      <w:pPr>
        <w:pStyle w:val="footnotetextindented"/>
        <w:jc w:val="center"/>
      </w:pPr>
    </w:p>
    <w:p w14:paraId="6E348575" w14:textId="77777777" w:rsidR="001A4B9C" w:rsidRPr="007C15F5" w:rsidRDefault="001A4B9C" w:rsidP="001A4B9C">
      <w:pPr>
        <w:pStyle w:val="footnotetextindented"/>
        <w:jc w:val="center"/>
      </w:pPr>
    </w:p>
    <w:p w14:paraId="6FF0C4F3" w14:textId="77777777" w:rsidR="001A4B9C" w:rsidRPr="007C15F5" w:rsidRDefault="001A4B9C" w:rsidP="001A4B9C">
      <w:pPr>
        <w:pStyle w:val="footnotetextindented"/>
        <w:jc w:val="center"/>
      </w:pPr>
    </w:p>
    <w:p w14:paraId="02C08A67" w14:textId="77777777" w:rsidR="001A4B9C" w:rsidRPr="007C15F5" w:rsidRDefault="001A4B9C" w:rsidP="001A4B9C">
      <w:pPr>
        <w:pStyle w:val="footnotetextindented"/>
        <w:jc w:val="center"/>
      </w:pPr>
    </w:p>
    <w:p w14:paraId="2F8A4917" w14:textId="77777777" w:rsidR="001A4B9C" w:rsidRPr="007C15F5" w:rsidRDefault="001A4B9C" w:rsidP="001A4B9C">
      <w:pPr>
        <w:pStyle w:val="footnotetextindented"/>
        <w:jc w:val="center"/>
      </w:pPr>
    </w:p>
    <w:p w14:paraId="6722CF9F" w14:textId="77777777" w:rsidR="001A4B9C" w:rsidRPr="007C15F5" w:rsidRDefault="001A4B9C" w:rsidP="001A4B9C">
      <w:pPr>
        <w:pStyle w:val="footnotetextindented"/>
        <w:jc w:val="center"/>
      </w:pPr>
    </w:p>
    <w:p w14:paraId="3D83F68E" w14:textId="77777777" w:rsidR="001A4B9C" w:rsidRPr="007C15F5" w:rsidRDefault="001A4B9C" w:rsidP="001A4B9C">
      <w:pPr>
        <w:pStyle w:val="footnotetextindented"/>
        <w:jc w:val="center"/>
      </w:pPr>
    </w:p>
    <w:p w14:paraId="0A967FBA" w14:textId="77777777" w:rsidR="001A4B9C" w:rsidRPr="007C15F5" w:rsidRDefault="001A4B9C" w:rsidP="001A4B9C">
      <w:pPr>
        <w:pStyle w:val="footnotetextindented"/>
        <w:jc w:val="center"/>
      </w:pPr>
    </w:p>
    <w:p w14:paraId="4AAEC9C0" w14:textId="77777777" w:rsidR="001A4B9C" w:rsidRPr="007C15F5" w:rsidRDefault="001A4B9C" w:rsidP="001A4B9C">
      <w:pPr>
        <w:pStyle w:val="footnotetextindented"/>
        <w:jc w:val="center"/>
      </w:pPr>
    </w:p>
    <w:p w14:paraId="2E7EBA05" w14:textId="77777777" w:rsidR="001A4B9C" w:rsidRPr="007C15F5" w:rsidRDefault="001A4B9C" w:rsidP="001A4B9C">
      <w:pPr>
        <w:pStyle w:val="footnotetextindented"/>
        <w:jc w:val="center"/>
      </w:pPr>
    </w:p>
    <w:p w14:paraId="4EB3218A" w14:textId="77777777" w:rsidR="001A4B9C" w:rsidRPr="007C15F5" w:rsidRDefault="001A4B9C" w:rsidP="001A4B9C">
      <w:pPr>
        <w:pStyle w:val="footnotetextindented"/>
        <w:jc w:val="center"/>
      </w:pPr>
    </w:p>
    <w:p w14:paraId="491A8F29" w14:textId="77777777" w:rsidR="001A4B9C" w:rsidRPr="007C15F5" w:rsidRDefault="001A4B9C" w:rsidP="001A4B9C">
      <w:pPr>
        <w:pStyle w:val="footnotetextindented"/>
        <w:jc w:val="center"/>
      </w:pPr>
    </w:p>
    <w:p w14:paraId="1AF3048B" w14:textId="77777777" w:rsidR="001A4B9C" w:rsidRPr="007C15F5" w:rsidRDefault="001A4B9C" w:rsidP="001A4B9C">
      <w:pPr>
        <w:pStyle w:val="footnotetextindented"/>
        <w:jc w:val="center"/>
      </w:pPr>
    </w:p>
    <w:p w14:paraId="78020A81" w14:textId="0E01E205" w:rsidR="001A4B9C" w:rsidRPr="007C15F5" w:rsidRDefault="000B69F1" w:rsidP="001A4B9C">
      <w:pPr>
        <w:pStyle w:val="footnotetextindented"/>
        <w:jc w:val="center"/>
        <w:rPr>
          <w:caps/>
          <w:sz w:val="24"/>
          <w:szCs w:val="24"/>
        </w:rPr>
      </w:pPr>
      <w:r w:rsidRPr="007C15F5">
        <w:rPr>
          <w:i/>
          <w:sz w:val="24"/>
          <w:szCs w:val="24"/>
        </w:rPr>
        <w:t>Dissostichus</w:t>
      </w:r>
      <w:r>
        <w:rPr>
          <w:sz w:val="24"/>
          <w:szCs w:val="24"/>
        </w:rPr>
        <w:t xml:space="preserve"> Catch D</w:t>
      </w:r>
      <w:r w:rsidRPr="007C15F5">
        <w:rPr>
          <w:sz w:val="24"/>
          <w:szCs w:val="24"/>
        </w:rPr>
        <w:t xml:space="preserve">ocument, </w:t>
      </w:r>
      <w:r>
        <w:rPr>
          <w:i/>
          <w:sz w:val="24"/>
          <w:szCs w:val="24"/>
        </w:rPr>
        <w:t>D</w:t>
      </w:r>
      <w:r w:rsidRPr="003024CB">
        <w:rPr>
          <w:i/>
          <w:sz w:val="24"/>
          <w:szCs w:val="24"/>
        </w:rPr>
        <w:t>issostichus</w:t>
      </w:r>
      <w:r w:rsidRPr="007C15F5">
        <w:rPr>
          <w:sz w:val="24"/>
          <w:szCs w:val="24"/>
        </w:rPr>
        <w:t xml:space="preserve"> </w:t>
      </w:r>
      <w:r>
        <w:rPr>
          <w:sz w:val="24"/>
          <w:szCs w:val="24"/>
        </w:rPr>
        <w:t>E</w:t>
      </w:r>
      <w:r w:rsidRPr="007C15F5">
        <w:rPr>
          <w:sz w:val="24"/>
          <w:szCs w:val="24"/>
        </w:rPr>
        <w:t xml:space="preserve">xport </w:t>
      </w:r>
      <w:r>
        <w:rPr>
          <w:sz w:val="24"/>
          <w:szCs w:val="24"/>
        </w:rPr>
        <w:t>D</w:t>
      </w:r>
      <w:r w:rsidRPr="007C15F5">
        <w:rPr>
          <w:sz w:val="24"/>
          <w:szCs w:val="24"/>
        </w:rPr>
        <w:t xml:space="preserve">ocument, </w:t>
      </w:r>
      <w:r w:rsidRPr="000B69F1">
        <w:rPr>
          <w:i/>
          <w:sz w:val="24"/>
          <w:szCs w:val="24"/>
        </w:rPr>
        <w:t>D</w:t>
      </w:r>
      <w:r w:rsidRPr="007C15F5">
        <w:rPr>
          <w:i/>
          <w:sz w:val="24"/>
          <w:szCs w:val="24"/>
        </w:rPr>
        <w:t>issostichus</w:t>
      </w:r>
      <w:r w:rsidRPr="007C15F5">
        <w:rPr>
          <w:sz w:val="24"/>
          <w:szCs w:val="24"/>
        </w:rPr>
        <w:t xml:space="preserve"> </w:t>
      </w:r>
      <w:r>
        <w:rPr>
          <w:sz w:val="24"/>
          <w:szCs w:val="24"/>
        </w:rPr>
        <w:t>R</w:t>
      </w:r>
      <w:r w:rsidRPr="007C15F5">
        <w:rPr>
          <w:sz w:val="24"/>
          <w:szCs w:val="24"/>
        </w:rPr>
        <w:t xml:space="preserve">e-export </w:t>
      </w:r>
      <w:r>
        <w:rPr>
          <w:sz w:val="24"/>
          <w:szCs w:val="24"/>
        </w:rPr>
        <w:t>D</w:t>
      </w:r>
      <w:r w:rsidRPr="007C15F5">
        <w:rPr>
          <w:sz w:val="24"/>
          <w:szCs w:val="24"/>
        </w:rPr>
        <w:t>ocumen</w:t>
      </w:r>
      <w:r>
        <w:rPr>
          <w:sz w:val="24"/>
          <w:szCs w:val="24"/>
        </w:rPr>
        <w:t>t and Specially V</w:t>
      </w:r>
      <w:r w:rsidRPr="007C15F5">
        <w:rPr>
          <w:sz w:val="24"/>
          <w:szCs w:val="24"/>
        </w:rPr>
        <w:t xml:space="preserve">alidated </w:t>
      </w:r>
      <w:r>
        <w:rPr>
          <w:i/>
          <w:sz w:val="24"/>
          <w:szCs w:val="24"/>
        </w:rPr>
        <w:t>D</w:t>
      </w:r>
      <w:r w:rsidRPr="007C15F5">
        <w:rPr>
          <w:i/>
          <w:sz w:val="24"/>
          <w:szCs w:val="24"/>
        </w:rPr>
        <w:t>issostichus</w:t>
      </w:r>
      <w:r w:rsidRPr="007C15F5">
        <w:rPr>
          <w:sz w:val="24"/>
          <w:szCs w:val="24"/>
        </w:rPr>
        <w:t xml:space="preserve"> </w:t>
      </w:r>
      <w:r>
        <w:rPr>
          <w:sz w:val="24"/>
          <w:szCs w:val="24"/>
        </w:rPr>
        <w:t>C</w:t>
      </w:r>
      <w:r w:rsidRPr="007C15F5">
        <w:rPr>
          <w:sz w:val="24"/>
          <w:szCs w:val="24"/>
        </w:rPr>
        <w:t xml:space="preserve">atch </w:t>
      </w:r>
      <w:r>
        <w:rPr>
          <w:sz w:val="24"/>
          <w:szCs w:val="24"/>
        </w:rPr>
        <w:t>D</w:t>
      </w:r>
      <w:r w:rsidRPr="007C15F5">
        <w:rPr>
          <w:sz w:val="24"/>
          <w:szCs w:val="24"/>
        </w:rPr>
        <w:t xml:space="preserve">ocument </w:t>
      </w:r>
    </w:p>
    <w:p w14:paraId="0159F80B" w14:textId="361F05A4" w:rsidR="00923B46" w:rsidRDefault="000B69F1" w:rsidP="001A4B9C">
      <w:pPr>
        <w:pStyle w:val="footnotetextindented"/>
        <w:jc w:val="center"/>
        <w:rPr>
          <w:caps/>
          <w:sz w:val="24"/>
          <w:szCs w:val="24"/>
        </w:rPr>
      </w:pPr>
      <w:r>
        <w:rPr>
          <w:sz w:val="24"/>
          <w:szCs w:val="24"/>
        </w:rPr>
        <w:t>to be used from 1 F</w:t>
      </w:r>
      <w:r w:rsidRPr="007C15F5">
        <w:rPr>
          <w:sz w:val="24"/>
          <w:szCs w:val="24"/>
        </w:rPr>
        <w:t>ebruary 201</w:t>
      </w:r>
      <w:r>
        <w:rPr>
          <w:sz w:val="24"/>
          <w:szCs w:val="24"/>
        </w:rPr>
        <w:t>8</w:t>
      </w:r>
    </w:p>
    <w:p w14:paraId="738D772A" w14:textId="77777777" w:rsidR="00923B46" w:rsidRDefault="00923B46" w:rsidP="00923B46">
      <w:r>
        <w:br w:type="page"/>
      </w:r>
    </w:p>
    <w:tbl>
      <w:tblPr>
        <w:tblW w:w="96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843"/>
        <w:gridCol w:w="1604"/>
        <w:gridCol w:w="60"/>
        <w:gridCol w:w="109"/>
        <w:gridCol w:w="122"/>
        <w:gridCol w:w="382"/>
        <w:gridCol w:w="11"/>
        <w:gridCol w:w="126"/>
        <w:gridCol w:w="651"/>
        <w:gridCol w:w="69"/>
        <w:gridCol w:w="1305"/>
        <w:gridCol w:w="17"/>
        <w:gridCol w:w="226"/>
        <w:gridCol w:w="91"/>
        <w:gridCol w:w="203"/>
        <w:gridCol w:w="434"/>
        <w:gridCol w:w="265"/>
        <w:gridCol w:w="328"/>
        <w:gridCol w:w="998"/>
        <w:gridCol w:w="130"/>
        <w:gridCol w:w="817"/>
        <w:gridCol w:w="850"/>
      </w:tblGrid>
      <w:tr w:rsidR="00923B46" w:rsidRPr="007C15F5" w14:paraId="47B47675" w14:textId="77777777" w:rsidTr="00557D36">
        <w:trPr>
          <w:cantSplit/>
        </w:trPr>
        <w:tc>
          <w:tcPr>
            <w:tcW w:w="8789" w:type="dxa"/>
            <w:gridSpan w:val="21"/>
            <w:tcBorders>
              <w:top w:val="single" w:sz="2" w:space="0" w:color="auto"/>
              <w:left w:val="single" w:sz="2" w:space="0" w:color="auto"/>
              <w:bottom w:val="single" w:sz="2" w:space="0" w:color="auto"/>
              <w:right w:val="nil"/>
            </w:tcBorders>
          </w:tcPr>
          <w:p w14:paraId="152176CE" w14:textId="77777777" w:rsidR="00923B46" w:rsidRPr="007C15F5" w:rsidRDefault="00923B46" w:rsidP="00923B46">
            <w:pPr>
              <w:spacing w:before="20" w:after="20"/>
              <w:jc w:val="center"/>
              <w:rPr>
                <w:rStyle w:val="TableHeader"/>
                <w:sz w:val="14"/>
                <w:szCs w:val="16"/>
              </w:rPr>
            </w:pPr>
            <w:r w:rsidRPr="007C15F5">
              <w:lastRenderedPageBreak/>
              <w:br w:type="page"/>
            </w:r>
            <w:r w:rsidRPr="007C15F5">
              <w:br w:type="page"/>
            </w:r>
            <w:r w:rsidRPr="007C15F5">
              <w:rPr>
                <w:rStyle w:val="TableHeader"/>
                <w:i/>
                <w:sz w:val="14"/>
                <w:szCs w:val="16"/>
              </w:rPr>
              <w:t>DISSOSTICHUS</w:t>
            </w:r>
            <w:r w:rsidRPr="007C15F5">
              <w:rPr>
                <w:rStyle w:val="TableHeader"/>
                <w:sz w:val="14"/>
                <w:szCs w:val="16"/>
              </w:rPr>
              <w:t xml:space="preserve"> CATCH DOCUMENT</w:t>
            </w:r>
          </w:p>
        </w:tc>
        <w:tc>
          <w:tcPr>
            <w:tcW w:w="850" w:type="dxa"/>
            <w:tcBorders>
              <w:top w:val="single" w:sz="2" w:space="0" w:color="auto"/>
              <w:left w:val="nil"/>
              <w:bottom w:val="single" w:sz="2" w:space="0" w:color="auto"/>
              <w:right w:val="single" w:sz="2" w:space="0" w:color="auto"/>
            </w:tcBorders>
          </w:tcPr>
          <w:p w14:paraId="3FD7751C" w14:textId="77777777" w:rsidR="00923B46" w:rsidRPr="007C15F5" w:rsidRDefault="00923B46" w:rsidP="00923B46">
            <w:pPr>
              <w:spacing w:before="20" w:after="20"/>
              <w:jc w:val="right"/>
              <w:rPr>
                <w:rStyle w:val="TableHeader"/>
                <w:sz w:val="14"/>
                <w:szCs w:val="16"/>
              </w:rPr>
            </w:pPr>
            <w:r w:rsidRPr="007C15F5">
              <w:rPr>
                <w:rStyle w:val="TableHeader"/>
                <w:sz w:val="14"/>
                <w:szCs w:val="16"/>
              </w:rPr>
              <w:t>V 1.9</w:t>
            </w:r>
          </w:p>
        </w:tc>
      </w:tr>
      <w:tr w:rsidR="00923B46" w:rsidRPr="007C15F5" w14:paraId="479D07A0" w14:textId="77777777" w:rsidTr="00557D36">
        <w:trPr>
          <w:cantSplit/>
          <w:trHeight w:val="198"/>
        </w:trPr>
        <w:tc>
          <w:tcPr>
            <w:tcW w:w="3906" w:type="dxa"/>
            <w:gridSpan w:val="9"/>
            <w:tcBorders>
              <w:top w:val="single" w:sz="2" w:space="0" w:color="auto"/>
              <w:left w:val="single" w:sz="2" w:space="0" w:color="auto"/>
              <w:bottom w:val="single" w:sz="24" w:space="0" w:color="auto"/>
            </w:tcBorders>
          </w:tcPr>
          <w:p w14:paraId="713144B0" w14:textId="1CC588CB" w:rsidR="00923B46" w:rsidRPr="007C15F5" w:rsidRDefault="00923B46" w:rsidP="00923B46">
            <w:pPr>
              <w:pStyle w:val="TableHeader3"/>
              <w:spacing w:before="20" w:after="20" w:line="240" w:lineRule="auto"/>
              <w:ind w:left="0"/>
              <w:rPr>
                <w:sz w:val="14"/>
                <w:szCs w:val="16"/>
              </w:rPr>
            </w:pPr>
            <w:r w:rsidRPr="007C15F5">
              <w:rPr>
                <w:sz w:val="14"/>
                <w:szCs w:val="16"/>
              </w:rPr>
              <w:t xml:space="preserve">Document </w:t>
            </w:r>
            <w:r w:rsidR="002304B7" w:rsidRPr="007C15F5">
              <w:rPr>
                <w:sz w:val="14"/>
                <w:szCs w:val="16"/>
              </w:rPr>
              <w:t>number</w:t>
            </w:r>
            <w:r w:rsidRPr="007C15F5">
              <w:rPr>
                <w:sz w:val="14"/>
                <w:szCs w:val="16"/>
              </w:rPr>
              <w:t>:</w:t>
            </w:r>
          </w:p>
        </w:tc>
        <w:tc>
          <w:tcPr>
            <w:tcW w:w="5733" w:type="dxa"/>
            <w:gridSpan w:val="13"/>
            <w:tcBorders>
              <w:top w:val="single" w:sz="2" w:space="0" w:color="auto"/>
              <w:bottom w:val="single" w:sz="24" w:space="0" w:color="auto"/>
            </w:tcBorders>
          </w:tcPr>
          <w:p w14:paraId="0A24FA25" w14:textId="73D8C8F3" w:rsidR="00923B46" w:rsidRPr="007C15F5" w:rsidRDefault="00923B46" w:rsidP="00923B46">
            <w:pPr>
              <w:pStyle w:val="TableHeader3"/>
              <w:spacing w:before="20" w:after="20" w:line="240" w:lineRule="auto"/>
              <w:ind w:left="0"/>
              <w:rPr>
                <w:sz w:val="14"/>
                <w:szCs w:val="16"/>
              </w:rPr>
            </w:pPr>
            <w:r w:rsidRPr="007C15F5">
              <w:rPr>
                <w:sz w:val="14"/>
                <w:szCs w:val="16"/>
              </w:rPr>
              <w:t xml:space="preserve">Flag State </w:t>
            </w:r>
            <w:r w:rsidR="002304B7" w:rsidRPr="007C15F5">
              <w:rPr>
                <w:sz w:val="14"/>
                <w:szCs w:val="16"/>
              </w:rPr>
              <w:t>confirmation number</w:t>
            </w:r>
            <w:r w:rsidRPr="007C15F5">
              <w:rPr>
                <w:sz w:val="14"/>
                <w:szCs w:val="16"/>
              </w:rPr>
              <w:t>:</w:t>
            </w:r>
          </w:p>
        </w:tc>
      </w:tr>
      <w:tr w:rsidR="00923B46" w:rsidRPr="007C15F5" w14:paraId="51DE09F1" w14:textId="77777777" w:rsidTr="00557D36">
        <w:trPr>
          <w:cantSplit/>
        </w:trPr>
        <w:tc>
          <w:tcPr>
            <w:tcW w:w="9639" w:type="dxa"/>
            <w:gridSpan w:val="22"/>
            <w:tcBorders>
              <w:top w:val="single" w:sz="24" w:space="0" w:color="auto"/>
              <w:left w:val="single" w:sz="2" w:space="0" w:color="auto"/>
            </w:tcBorders>
          </w:tcPr>
          <w:p w14:paraId="6E3A6914" w14:textId="689F818B" w:rsidR="00923B46" w:rsidRPr="007C15F5" w:rsidRDefault="00923B46" w:rsidP="00923B46">
            <w:pPr>
              <w:pStyle w:val="TableHeader2Char1CharChar"/>
              <w:spacing w:before="20" w:after="20" w:line="240" w:lineRule="auto"/>
              <w:ind w:left="0"/>
              <w:rPr>
                <w:sz w:val="14"/>
                <w:szCs w:val="16"/>
              </w:rPr>
            </w:pPr>
            <w:r w:rsidRPr="007C15F5">
              <w:rPr>
                <w:sz w:val="14"/>
                <w:szCs w:val="16"/>
              </w:rPr>
              <w:t xml:space="preserve">1. Issuing </w:t>
            </w:r>
            <w:r w:rsidR="002304B7" w:rsidRPr="007C15F5">
              <w:rPr>
                <w:sz w:val="14"/>
                <w:szCs w:val="16"/>
              </w:rPr>
              <w:t>authority of document</w:t>
            </w:r>
          </w:p>
        </w:tc>
      </w:tr>
      <w:tr w:rsidR="00923B46" w:rsidRPr="007C15F5" w14:paraId="75942A96" w14:textId="77777777" w:rsidTr="00557D36">
        <w:trPr>
          <w:cantSplit/>
          <w:trHeight w:val="624"/>
        </w:trPr>
        <w:tc>
          <w:tcPr>
            <w:tcW w:w="2736" w:type="dxa"/>
            <w:gridSpan w:val="5"/>
            <w:tcBorders>
              <w:left w:val="single" w:sz="2" w:space="0" w:color="auto"/>
            </w:tcBorders>
          </w:tcPr>
          <w:p w14:paraId="4E304F1F" w14:textId="77777777" w:rsidR="00923B46" w:rsidRPr="007C15F5" w:rsidRDefault="00923B46" w:rsidP="00923B46">
            <w:pPr>
              <w:pStyle w:val="Examplecontent"/>
              <w:spacing w:before="20" w:after="20" w:line="240" w:lineRule="auto"/>
              <w:ind w:left="0"/>
              <w:rPr>
                <w:color w:val="auto"/>
                <w:sz w:val="14"/>
                <w:szCs w:val="16"/>
              </w:rPr>
            </w:pPr>
          </w:p>
        </w:tc>
        <w:tc>
          <w:tcPr>
            <w:tcW w:w="3081" w:type="dxa"/>
            <w:gridSpan w:val="10"/>
          </w:tcPr>
          <w:p w14:paraId="2E5839AB" w14:textId="77777777" w:rsidR="00923B46" w:rsidRPr="0019783F" w:rsidRDefault="00923B46" w:rsidP="00923B46">
            <w:pPr>
              <w:pStyle w:val="Examplecontent"/>
              <w:spacing w:before="20" w:after="20" w:line="240" w:lineRule="auto"/>
              <w:ind w:left="0"/>
              <w:rPr>
                <w:b/>
                <w:color w:val="auto"/>
                <w:sz w:val="14"/>
                <w:szCs w:val="16"/>
              </w:rPr>
            </w:pPr>
            <w:r w:rsidRPr="0019783F">
              <w:rPr>
                <w:b/>
                <w:color w:val="auto"/>
                <w:sz w:val="14"/>
                <w:szCs w:val="16"/>
              </w:rPr>
              <w:t>Address:</w:t>
            </w:r>
          </w:p>
        </w:tc>
        <w:tc>
          <w:tcPr>
            <w:tcW w:w="2025" w:type="dxa"/>
            <w:gridSpan w:val="4"/>
          </w:tcPr>
          <w:p w14:paraId="09A9340F" w14:textId="77777777" w:rsidR="00923B46" w:rsidRPr="0019783F" w:rsidRDefault="00923B46" w:rsidP="00923B46">
            <w:pPr>
              <w:pStyle w:val="Examplecontent"/>
              <w:spacing w:before="20" w:after="20" w:line="240" w:lineRule="auto"/>
              <w:ind w:left="0"/>
              <w:rPr>
                <w:b/>
                <w:color w:val="auto"/>
                <w:sz w:val="14"/>
                <w:szCs w:val="16"/>
              </w:rPr>
            </w:pPr>
            <w:r w:rsidRPr="0019783F">
              <w:rPr>
                <w:b/>
                <w:color w:val="auto"/>
                <w:sz w:val="14"/>
                <w:szCs w:val="16"/>
              </w:rPr>
              <w:t>Telephone:</w:t>
            </w:r>
          </w:p>
        </w:tc>
        <w:tc>
          <w:tcPr>
            <w:tcW w:w="1797" w:type="dxa"/>
            <w:gridSpan w:val="3"/>
          </w:tcPr>
          <w:p w14:paraId="3B3EDC3F" w14:textId="77777777" w:rsidR="00923B46" w:rsidRPr="007C15F5" w:rsidRDefault="00923B46" w:rsidP="00923B46">
            <w:pPr>
              <w:pStyle w:val="TableHeader3"/>
              <w:spacing w:before="20" w:after="20" w:line="240" w:lineRule="auto"/>
              <w:ind w:left="0"/>
              <w:rPr>
                <w:sz w:val="14"/>
                <w:szCs w:val="16"/>
              </w:rPr>
            </w:pPr>
            <w:r w:rsidRPr="007C15F5">
              <w:rPr>
                <w:sz w:val="14"/>
                <w:szCs w:val="16"/>
              </w:rPr>
              <w:t>Fax:</w:t>
            </w:r>
          </w:p>
        </w:tc>
      </w:tr>
      <w:tr w:rsidR="00923B46" w:rsidRPr="007C15F5" w14:paraId="41D1D4A0" w14:textId="77777777" w:rsidTr="00557D36">
        <w:trPr>
          <w:cantSplit/>
        </w:trPr>
        <w:tc>
          <w:tcPr>
            <w:tcW w:w="9639" w:type="dxa"/>
            <w:gridSpan w:val="22"/>
            <w:tcBorders>
              <w:left w:val="single" w:sz="2" w:space="0" w:color="auto"/>
            </w:tcBorders>
          </w:tcPr>
          <w:p w14:paraId="5032A431" w14:textId="6E759661" w:rsidR="00923B46" w:rsidRPr="007C15F5" w:rsidRDefault="00923B46" w:rsidP="00923B46">
            <w:pPr>
              <w:pStyle w:val="TableHeader2Char1CharChar"/>
              <w:spacing w:before="20" w:after="20" w:line="240" w:lineRule="auto"/>
              <w:ind w:left="0"/>
              <w:rPr>
                <w:sz w:val="14"/>
                <w:szCs w:val="16"/>
              </w:rPr>
            </w:pPr>
            <w:r w:rsidRPr="007C15F5">
              <w:rPr>
                <w:sz w:val="14"/>
                <w:szCs w:val="16"/>
              </w:rPr>
              <w:t xml:space="preserve">2. Fishing </w:t>
            </w:r>
            <w:r w:rsidR="002304B7" w:rsidRPr="007C15F5">
              <w:rPr>
                <w:sz w:val="14"/>
                <w:szCs w:val="16"/>
              </w:rPr>
              <w:t>vessel</w:t>
            </w:r>
          </w:p>
        </w:tc>
      </w:tr>
      <w:tr w:rsidR="00923B46" w:rsidRPr="007C15F5" w14:paraId="2FC5907B" w14:textId="77777777" w:rsidTr="00557D36">
        <w:trPr>
          <w:cantSplit/>
          <w:trHeight w:val="624"/>
        </w:trPr>
        <w:tc>
          <w:tcPr>
            <w:tcW w:w="2736" w:type="dxa"/>
            <w:gridSpan w:val="5"/>
            <w:tcBorders>
              <w:left w:val="single" w:sz="2" w:space="0" w:color="auto"/>
              <w:bottom w:val="single" w:sz="4" w:space="0" w:color="auto"/>
            </w:tcBorders>
          </w:tcPr>
          <w:p w14:paraId="29D6DC63" w14:textId="77777777" w:rsidR="00923B46" w:rsidRPr="007C15F5" w:rsidRDefault="00923B46" w:rsidP="00923B46">
            <w:pPr>
              <w:pStyle w:val="TableHeader3"/>
              <w:spacing w:before="20" w:after="20" w:line="240" w:lineRule="auto"/>
              <w:ind w:left="0"/>
              <w:rPr>
                <w:sz w:val="14"/>
                <w:szCs w:val="16"/>
              </w:rPr>
            </w:pPr>
            <w:r w:rsidRPr="007C15F5">
              <w:rPr>
                <w:sz w:val="14"/>
                <w:szCs w:val="16"/>
              </w:rPr>
              <w:t>Name:</w:t>
            </w:r>
          </w:p>
          <w:p w14:paraId="32D188C6" w14:textId="77777777" w:rsidR="00923B46" w:rsidRPr="007C15F5" w:rsidRDefault="00923B46" w:rsidP="00923B46">
            <w:pPr>
              <w:pStyle w:val="Examplecontent"/>
              <w:spacing w:before="20" w:after="20" w:line="240" w:lineRule="auto"/>
              <w:ind w:left="0"/>
              <w:rPr>
                <w:sz w:val="14"/>
                <w:szCs w:val="16"/>
              </w:rPr>
            </w:pPr>
          </w:p>
        </w:tc>
        <w:tc>
          <w:tcPr>
            <w:tcW w:w="2787" w:type="dxa"/>
            <w:gridSpan w:val="8"/>
            <w:tcBorders>
              <w:right w:val="single" w:sz="2" w:space="0" w:color="auto"/>
            </w:tcBorders>
          </w:tcPr>
          <w:p w14:paraId="2B78E05C" w14:textId="406DBBEC" w:rsidR="00923B46" w:rsidRPr="007C15F5" w:rsidRDefault="00923B46" w:rsidP="00923B46">
            <w:pPr>
              <w:pStyle w:val="TableHeader3"/>
              <w:spacing w:before="20" w:after="20" w:line="240" w:lineRule="auto"/>
              <w:ind w:left="0"/>
              <w:rPr>
                <w:sz w:val="14"/>
                <w:szCs w:val="16"/>
              </w:rPr>
            </w:pPr>
            <w:r w:rsidRPr="007C15F5">
              <w:rPr>
                <w:sz w:val="14"/>
                <w:szCs w:val="16"/>
              </w:rPr>
              <w:t xml:space="preserve">Home </w:t>
            </w:r>
            <w:r w:rsidR="002304B7" w:rsidRPr="007C15F5">
              <w:rPr>
                <w:sz w:val="14"/>
                <w:szCs w:val="16"/>
              </w:rPr>
              <w:t>port</w:t>
            </w:r>
            <w:r w:rsidRPr="007C15F5">
              <w:rPr>
                <w:sz w:val="14"/>
                <w:szCs w:val="16"/>
              </w:rPr>
              <w:t>:</w:t>
            </w:r>
          </w:p>
          <w:p w14:paraId="5743E763" w14:textId="77777777" w:rsidR="00923B46" w:rsidRPr="007C15F5" w:rsidRDefault="00923B46" w:rsidP="00923B46">
            <w:pPr>
              <w:pStyle w:val="Examplecontent"/>
              <w:spacing w:before="20" w:after="20" w:line="240" w:lineRule="auto"/>
              <w:ind w:left="0"/>
              <w:rPr>
                <w:sz w:val="14"/>
                <w:szCs w:val="16"/>
              </w:rPr>
            </w:pPr>
          </w:p>
        </w:tc>
        <w:tc>
          <w:tcPr>
            <w:tcW w:w="1321" w:type="dxa"/>
            <w:gridSpan w:val="5"/>
            <w:tcBorders>
              <w:left w:val="single" w:sz="2" w:space="0" w:color="auto"/>
              <w:bottom w:val="single" w:sz="24" w:space="0" w:color="auto"/>
            </w:tcBorders>
          </w:tcPr>
          <w:p w14:paraId="6310A31E" w14:textId="41649A80" w:rsidR="00923B46" w:rsidRPr="007C15F5" w:rsidRDefault="00923B46" w:rsidP="00923B46">
            <w:pPr>
              <w:pStyle w:val="TableHeader3"/>
              <w:spacing w:before="20" w:after="20" w:line="240" w:lineRule="auto"/>
              <w:ind w:left="0"/>
              <w:rPr>
                <w:sz w:val="14"/>
                <w:szCs w:val="16"/>
              </w:rPr>
            </w:pPr>
            <w:r w:rsidRPr="007C15F5">
              <w:rPr>
                <w:sz w:val="14"/>
                <w:szCs w:val="16"/>
              </w:rPr>
              <w:t xml:space="preserve">Registration </w:t>
            </w:r>
            <w:r w:rsidR="002304B7" w:rsidRPr="007C15F5">
              <w:rPr>
                <w:sz w:val="14"/>
                <w:szCs w:val="16"/>
              </w:rPr>
              <w:t>number</w:t>
            </w:r>
            <w:r w:rsidRPr="007C15F5">
              <w:rPr>
                <w:sz w:val="14"/>
                <w:szCs w:val="16"/>
              </w:rPr>
              <w:t>:</w:t>
            </w:r>
          </w:p>
          <w:p w14:paraId="104EB428" w14:textId="77777777" w:rsidR="00923B46" w:rsidRPr="007C15F5" w:rsidRDefault="00923B46" w:rsidP="00923B46">
            <w:pPr>
              <w:pStyle w:val="Examplecontent"/>
              <w:spacing w:before="20" w:after="20" w:line="240" w:lineRule="auto"/>
              <w:ind w:left="0"/>
              <w:rPr>
                <w:sz w:val="14"/>
                <w:szCs w:val="16"/>
              </w:rPr>
            </w:pPr>
          </w:p>
        </w:tc>
        <w:tc>
          <w:tcPr>
            <w:tcW w:w="1128" w:type="dxa"/>
            <w:gridSpan w:val="2"/>
            <w:tcBorders>
              <w:bottom w:val="single" w:sz="24" w:space="0" w:color="auto"/>
            </w:tcBorders>
          </w:tcPr>
          <w:p w14:paraId="3662187B" w14:textId="3E4DA6BD" w:rsidR="00923B46" w:rsidRPr="007C15F5" w:rsidRDefault="00923B46" w:rsidP="00923B46">
            <w:pPr>
              <w:pStyle w:val="TableHeader3"/>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p w14:paraId="6C51F821" w14:textId="77777777" w:rsidR="00923B46" w:rsidRPr="007C15F5" w:rsidRDefault="00923B46" w:rsidP="00923B46">
            <w:pPr>
              <w:pStyle w:val="Examplecontent"/>
              <w:spacing w:before="20" w:after="20" w:line="240" w:lineRule="auto"/>
              <w:ind w:left="0"/>
              <w:rPr>
                <w:sz w:val="14"/>
                <w:szCs w:val="16"/>
              </w:rPr>
            </w:pPr>
          </w:p>
        </w:tc>
        <w:tc>
          <w:tcPr>
            <w:tcW w:w="1667" w:type="dxa"/>
            <w:gridSpan w:val="2"/>
            <w:tcBorders>
              <w:bottom w:val="single" w:sz="24" w:space="0" w:color="auto"/>
            </w:tcBorders>
          </w:tcPr>
          <w:p w14:paraId="1FA8F4D7" w14:textId="6E105B98" w:rsidR="00923B46" w:rsidRPr="007C15F5" w:rsidRDefault="00923B46" w:rsidP="00923B46">
            <w:pPr>
              <w:pStyle w:val="TableHeader3"/>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br/>
              <w:t>(if issued):</w:t>
            </w:r>
          </w:p>
        </w:tc>
      </w:tr>
      <w:tr w:rsidR="00923B46" w:rsidRPr="007C15F5" w14:paraId="189833F2" w14:textId="77777777" w:rsidTr="00557D36">
        <w:trPr>
          <w:cantSplit/>
        </w:trPr>
        <w:tc>
          <w:tcPr>
            <w:tcW w:w="2736" w:type="dxa"/>
            <w:gridSpan w:val="5"/>
            <w:vMerge w:val="restart"/>
            <w:tcBorders>
              <w:top w:val="single" w:sz="4" w:space="0" w:color="auto"/>
              <w:left w:val="single" w:sz="4" w:space="0" w:color="auto"/>
              <w:right w:val="single" w:sz="24" w:space="0" w:color="auto"/>
            </w:tcBorders>
          </w:tcPr>
          <w:p w14:paraId="49449740" w14:textId="2BB94B62" w:rsidR="00923B46" w:rsidRPr="007C15F5" w:rsidRDefault="00923B46" w:rsidP="00923B46">
            <w:pPr>
              <w:pStyle w:val="TableHeader3"/>
              <w:spacing w:before="20" w:after="20" w:line="240" w:lineRule="auto"/>
              <w:ind w:left="0"/>
              <w:rPr>
                <w:sz w:val="14"/>
                <w:szCs w:val="16"/>
              </w:rPr>
            </w:pPr>
            <w:r w:rsidRPr="007C15F5">
              <w:rPr>
                <w:sz w:val="14"/>
                <w:szCs w:val="16"/>
              </w:rPr>
              <w:t xml:space="preserve">3. Licence </w:t>
            </w:r>
            <w:r w:rsidR="002304B7" w:rsidRPr="007C15F5">
              <w:rPr>
                <w:sz w:val="14"/>
                <w:szCs w:val="16"/>
              </w:rPr>
              <w:t xml:space="preserve">number </w:t>
            </w:r>
            <w:r w:rsidRPr="007C15F5">
              <w:rPr>
                <w:sz w:val="14"/>
                <w:szCs w:val="16"/>
              </w:rPr>
              <w:t>(if issued)</w:t>
            </w:r>
          </w:p>
        </w:tc>
        <w:tc>
          <w:tcPr>
            <w:tcW w:w="6903" w:type="dxa"/>
            <w:gridSpan w:val="17"/>
            <w:tcBorders>
              <w:top w:val="single" w:sz="24" w:space="0" w:color="auto"/>
              <w:left w:val="single" w:sz="24" w:space="0" w:color="auto"/>
            </w:tcBorders>
          </w:tcPr>
          <w:p w14:paraId="676B408C" w14:textId="77777777" w:rsidR="00923B46" w:rsidRPr="007C15F5" w:rsidRDefault="00923B46" w:rsidP="00923B46">
            <w:pPr>
              <w:pStyle w:val="TableHeader2Char1CharChar"/>
              <w:spacing w:before="20" w:after="20" w:line="240" w:lineRule="auto"/>
              <w:ind w:left="0"/>
              <w:rPr>
                <w:sz w:val="14"/>
                <w:szCs w:val="16"/>
              </w:rPr>
            </w:pPr>
            <w:r w:rsidRPr="007C15F5">
              <w:rPr>
                <w:sz w:val="14"/>
                <w:szCs w:val="16"/>
              </w:rPr>
              <w:t>Fishing dates for catch under this document</w:t>
            </w:r>
          </w:p>
        </w:tc>
      </w:tr>
      <w:tr w:rsidR="00923B46" w:rsidRPr="007C15F5" w14:paraId="68B00AC7" w14:textId="77777777" w:rsidTr="00557D36">
        <w:trPr>
          <w:cantSplit/>
          <w:trHeight w:val="402"/>
        </w:trPr>
        <w:tc>
          <w:tcPr>
            <w:tcW w:w="2736" w:type="dxa"/>
            <w:gridSpan w:val="5"/>
            <w:vMerge/>
            <w:tcBorders>
              <w:left w:val="single" w:sz="4" w:space="0" w:color="auto"/>
              <w:right w:val="single" w:sz="24" w:space="0" w:color="auto"/>
            </w:tcBorders>
          </w:tcPr>
          <w:p w14:paraId="220D92C6" w14:textId="77777777" w:rsidR="00923B46" w:rsidRPr="007C15F5" w:rsidRDefault="00923B46" w:rsidP="00923B46">
            <w:pPr>
              <w:spacing w:before="20" w:after="20"/>
              <w:rPr>
                <w:sz w:val="14"/>
                <w:szCs w:val="16"/>
              </w:rPr>
            </w:pPr>
          </w:p>
        </w:tc>
        <w:tc>
          <w:tcPr>
            <w:tcW w:w="2787" w:type="dxa"/>
            <w:gridSpan w:val="8"/>
            <w:tcBorders>
              <w:left w:val="single" w:sz="24" w:space="0" w:color="auto"/>
            </w:tcBorders>
          </w:tcPr>
          <w:p w14:paraId="7DC470D2" w14:textId="77777777" w:rsidR="00923B46" w:rsidRPr="007C15F5" w:rsidRDefault="00923B46" w:rsidP="00923B46">
            <w:pPr>
              <w:pStyle w:val="TableHeader3"/>
              <w:spacing w:before="20" w:after="20" w:line="240" w:lineRule="auto"/>
              <w:ind w:left="0"/>
              <w:rPr>
                <w:sz w:val="14"/>
                <w:szCs w:val="16"/>
              </w:rPr>
            </w:pPr>
            <w:r w:rsidRPr="007C15F5">
              <w:rPr>
                <w:sz w:val="14"/>
                <w:szCs w:val="16"/>
              </w:rPr>
              <w:t>4. From:</w:t>
            </w:r>
          </w:p>
        </w:tc>
        <w:tc>
          <w:tcPr>
            <w:tcW w:w="4116" w:type="dxa"/>
            <w:gridSpan w:val="9"/>
          </w:tcPr>
          <w:p w14:paraId="74291FA6" w14:textId="77777777" w:rsidR="00923B46" w:rsidRPr="007C15F5" w:rsidRDefault="00923B46" w:rsidP="00923B46">
            <w:pPr>
              <w:pStyle w:val="TableHeader3"/>
              <w:spacing w:before="20" w:after="20" w:line="240" w:lineRule="auto"/>
              <w:ind w:left="0"/>
              <w:rPr>
                <w:sz w:val="14"/>
                <w:szCs w:val="16"/>
              </w:rPr>
            </w:pPr>
            <w:r w:rsidRPr="007C15F5">
              <w:rPr>
                <w:sz w:val="14"/>
                <w:szCs w:val="16"/>
              </w:rPr>
              <w:t>5. To:</w:t>
            </w:r>
          </w:p>
        </w:tc>
      </w:tr>
      <w:tr w:rsidR="00923B46" w:rsidRPr="007C15F5" w14:paraId="4FA14A57" w14:textId="77777777" w:rsidTr="00557D36">
        <w:trPr>
          <w:cantSplit/>
          <w:trHeight w:val="402"/>
        </w:trPr>
        <w:tc>
          <w:tcPr>
            <w:tcW w:w="2736" w:type="dxa"/>
            <w:gridSpan w:val="5"/>
            <w:vMerge/>
            <w:tcBorders>
              <w:left w:val="single" w:sz="4" w:space="0" w:color="auto"/>
              <w:bottom w:val="single" w:sz="24" w:space="0" w:color="auto"/>
              <w:right w:val="single" w:sz="24" w:space="0" w:color="auto"/>
            </w:tcBorders>
          </w:tcPr>
          <w:p w14:paraId="449A6EA7" w14:textId="77777777" w:rsidR="00923B46" w:rsidRPr="007C15F5" w:rsidRDefault="00923B46" w:rsidP="00923B46">
            <w:pPr>
              <w:spacing w:before="20" w:after="20"/>
              <w:rPr>
                <w:sz w:val="14"/>
                <w:szCs w:val="16"/>
              </w:rPr>
            </w:pPr>
          </w:p>
        </w:tc>
        <w:tc>
          <w:tcPr>
            <w:tcW w:w="2787" w:type="dxa"/>
            <w:gridSpan w:val="8"/>
            <w:tcBorders>
              <w:left w:val="single" w:sz="24" w:space="0" w:color="auto"/>
            </w:tcBorders>
          </w:tcPr>
          <w:p w14:paraId="7393C7E5" w14:textId="77777777" w:rsidR="00923B46" w:rsidRPr="007C15F5" w:rsidRDefault="00923B46" w:rsidP="00923B46">
            <w:pPr>
              <w:pStyle w:val="TableHeader3"/>
              <w:spacing w:before="20" w:after="20" w:line="240" w:lineRule="auto"/>
              <w:ind w:left="0"/>
              <w:rPr>
                <w:sz w:val="14"/>
                <w:szCs w:val="16"/>
              </w:rPr>
            </w:pPr>
            <w:r w:rsidRPr="007C15F5">
              <w:rPr>
                <w:sz w:val="14"/>
                <w:szCs w:val="16"/>
              </w:rPr>
              <w:t xml:space="preserve">6. Date of port departure: </w:t>
            </w:r>
          </w:p>
        </w:tc>
        <w:tc>
          <w:tcPr>
            <w:tcW w:w="4116" w:type="dxa"/>
            <w:gridSpan w:val="9"/>
          </w:tcPr>
          <w:p w14:paraId="0768841F" w14:textId="77777777" w:rsidR="00923B46" w:rsidRPr="007C15F5" w:rsidRDefault="00923B46" w:rsidP="00923B46">
            <w:pPr>
              <w:pStyle w:val="TableHeader3"/>
              <w:spacing w:before="20" w:after="20" w:line="240" w:lineRule="auto"/>
              <w:ind w:left="0"/>
              <w:rPr>
                <w:sz w:val="14"/>
                <w:szCs w:val="16"/>
              </w:rPr>
            </w:pPr>
            <w:r w:rsidRPr="007C15F5">
              <w:rPr>
                <w:sz w:val="14"/>
                <w:szCs w:val="16"/>
              </w:rPr>
              <w:t>7. Date of port entry:</w:t>
            </w:r>
          </w:p>
        </w:tc>
      </w:tr>
      <w:tr w:rsidR="00923B46" w:rsidRPr="007C15F5" w14:paraId="1A845CE1" w14:textId="77777777" w:rsidTr="00557D36">
        <w:trPr>
          <w:cantSplit/>
        </w:trPr>
        <w:tc>
          <w:tcPr>
            <w:tcW w:w="7972" w:type="dxa"/>
            <w:gridSpan w:val="20"/>
            <w:tcBorders>
              <w:left w:val="single" w:sz="2" w:space="0" w:color="auto"/>
              <w:right w:val="single" w:sz="24" w:space="0" w:color="auto"/>
            </w:tcBorders>
          </w:tcPr>
          <w:p w14:paraId="79ADC478" w14:textId="203DDF19" w:rsidR="00923B46" w:rsidRPr="007C15F5" w:rsidRDefault="00923B46" w:rsidP="00923B46">
            <w:pPr>
              <w:pStyle w:val="TableHeader2Char1CharChar"/>
              <w:spacing w:before="20" w:after="20" w:line="240" w:lineRule="auto"/>
              <w:ind w:left="0"/>
              <w:rPr>
                <w:sz w:val="14"/>
                <w:szCs w:val="16"/>
              </w:rPr>
            </w:pPr>
            <w:r w:rsidRPr="007C15F5">
              <w:rPr>
                <w:sz w:val="14"/>
                <w:szCs w:val="16"/>
              </w:rPr>
              <w:t>8. Description of fish (</w:t>
            </w:r>
            <w:r w:rsidR="002304B7" w:rsidRPr="007C15F5">
              <w:rPr>
                <w:sz w:val="14"/>
                <w:szCs w:val="16"/>
              </w:rPr>
              <w:t>landed/transhipped</w:t>
            </w:r>
            <w:r w:rsidRPr="007C15F5">
              <w:rPr>
                <w:sz w:val="14"/>
                <w:szCs w:val="16"/>
              </w:rPr>
              <w:t>)</w:t>
            </w:r>
          </w:p>
        </w:tc>
        <w:tc>
          <w:tcPr>
            <w:tcW w:w="1667" w:type="dxa"/>
            <w:gridSpan w:val="2"/>
            <w:tcBorders>
              <w:top w:val="single" w:sz="24" w:space="0" w:color="auto"/>
              <w:left w:val="single" w:sz="24" w:space="0" w:color="auto"/>
            </w:tcBorders>
          </w:tcPr>
          <w:p w14:paraId="1A5719C5" w14:textId="2404F5CB" w:rsidR="00923B46" w:rsidRPr="007C15F5" w:rsidRDefault="00923B46" w:rsidP="00923B46">
            <w:pPr>
              <w:pStyle w:val="TableHeader2Char1CharChar"/>
              <w:spacing w:before="20" w:after="20" w:line="240" w:lineRule="auto"/>
              <w:ind w:left="147" w:hanging="147"/>
              <w:rPr>
                <w:sz w:val="14"/>
                <w:szCs w:val="16"/>
              </w:rPr>
            </w:pPr>
            <w:r w:rsidRPr="007C15F5">
              <w:rPr>
                <w:sz w:val="14"/>
                <w:szCs w:val="16"/>
              </w:rPr>
              <w:t xml:space="preserve">9. Description of </w:t>
            </w:r>
            <w:r w:rsidR="002304B7" w:rsidRPr="007C15F5">
              <w:rPr>
                <w:sz w:val="14"/>
                <w:szCs w:val="16"/>
              </w:rPr>
              <w:t>fish sold</w:t>
            </w:r>
          </w:p>
        </w:tc>
      </w:tr>
      <w:tr w:rsidR="00923B46" w:rsidRPr="007C15F5" w14:paraId="0BC5DD51" w14:textId="77777777" w:rsidTr="00557D36">
        <w:trPr>
          <w:cantSplit/>
        </w:trPr>
        <w:tc>
          <w:tcPr>
            <w:tcW w:w="842" w:type="dxa"/>
            <w:tcBorders>
              <w:left w:val="single" w:sz="2" w:space="0" w:color="auto"/>
            </w:tcBorders>
          </w:tcPr>
          <w:p w14:paraId="62EBF40F"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Species</w:t>
            </w:r>
          </w:p>
        </w:tc>
        <w:tc>
          <w:tcPr>
            <w:tcW w:w="1772" w:type="dxa"/>
            <w:gridSpan w:val="3"/>
          </w:tcPr>
          <w:p w14:paraId="10FED8DD"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Type</w:t>
            </w:r>
          </w:p>
        </w:tc>
        <w:tc>
          <w:tcPr>
            <w:tcW w:w="504" w:type="dxa"/>
            <w:gridSpan w:val="2"/>
          </w:tcPr>
          <w:p w14:paraId="1BD261F7" w14:textId="77777777" w:rsidR="00923B46" w:rsidRPr="007C15F5" w:rsidRDefault="00923B46" w:rsidP="00923B46">
            <w:pPr>
              <w:pStyle w:val="TableHeader3"/>
              <w:spacing w:before="20" w:after="20" w:line="240" w:lineRule="auto"/>
              <w:ind w:left="0"/>
              <w:jc w:val="center"/>
              <w:rPr>
                <w:sz w:val="14"/>
                <w:szCs w:val="16"/>
              </w:rPr>
            </w:pPr>
            <w:r w:rsidRPr="007C15F5">
              <w:rPr>
                <w:sz w:val="14"/>
                <w:szCs w:val="16"/>
              </w:rPr>
              <w:t>EEZ</w:t>
            </w:r>
          </w:p>
        </w:tc>
        <w:tc>
          <w:tcPr>
            <w:tcW w:w="2162" w:type="dxa"/>
            <w:gridSpan w:val="5"/>
          </w:tcPr>
          <w:p w14:paraId="710505BD" w14:textId="64B5D521"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Area </w:t>
            </w:r>
            <w:r w:rsidR="002304B7" w:rsidRPr="007C15F5">
              <w:rPr>
                <w:sz w:val="14"/>
                <w:szCs w:val="16"/>
              </w:rPr>
              <w:t>caught</w:t>
            </w:r>
          </w:p>
        </w:tc>
        <w:tc>
          <w:tcPr>
            <w:tcW w:w="1236" w:type="dxa"/>
            <w:gridSpan w:val="6"/>
          </w:tcPr>
          <w:p w14:paraId="68BA08A9" w14:textId="0A4ACA88"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Estimated </w:t>
            </w:r>
            <w:r w:rsidR="002304B7" w:rsidRPr="007C15F5">
              <w:rPr>
                <w:sz w:val="14"/>
                <w:szCs w:val="16"/>
              </w:rPr>
              <w:t xml:space="preserve">weight to be landed </w:t>
            </w:r>
            <w:r w:rsidRPr="007C15F5">
              <w:rPr>
                <w:sz w:val="14"/>
                <w:szCs w:val="16"/>
              </w:rPr>
              <w:t>(kg)</w:t>
            </w:r>
          </w:p>
        </w:tc>
        <w:tc>
          <w:tcPr>
            <w:tcW w:w="1456" w:type="dxa"/>
            <w:gridSpan w:val="3"/>
            <w:tcBorders>
              <w:right w:val="single" w:sz="24" w:space="0" w:color="auto"/>
            </w:tcBorders>
          </w:tcPr>
          <w:p w14:paraId="43EB35E7" w14:textId="6AFFFD14" w:rsidR="00923B46" w:rsidRPr="007C15F5" w:rsidRDefault="00923B46" w:rsidP="00923B46">
            <w:pPr>
              <w:pStyle w:val="TableHeader3"/>
              <w:spacing w:before="20" w:after="20" w:line="240" w:lineRule="auto"/>
              <w:ind w:left="0"/>
              <w:jc w:val="center"/>
              <w:rPr>
                <w:sz w:val="14"/>
                <w:szCs w:val="16"/>
              </w:rPr>
            </w:pPr>
            <w:r w:rsidRPr="007C15F5">
              <w:rPr>
                <w:sz w:val="14"/>
                <w:szCs w:val="16"/>
              </w:rPr>
              <w:t xml:space="preserve">Verified </w:t>
            </w:r>
            <w:r w:rsidR="002304B7" w:rsidRPr="007C15F5">
              <w:rPr>
                <w:sz w:val="14"/>
                <w:szCs w:val="16"/>
              </w:rPr>
              <w:t xml:space="preserve">weight landed </w:t>
            </w:r>
            <w:r w:rsidRPr="007C15F5">
              <w:rPr>
                <w:sz w:val="14"/>
                <w:szCs w:val="16"/>
              </w:rPr>
              <w:t>(kg)</w:t>
            </w:r>
          </w:p>
        </w:tc>
        <w:tc>
          <w:tcPr>
            <w:tcW w:w="1667" w:type="dxa"/>
            <w:gridSpan w:val="2"/>
            <w:tcBorders>
              <w:left w:val="single" w:sz="24" w:space="0" w:color="auto"/>
            </w:tcBorders>
          </w:tcPr>
          <w:p w14:paraId="317FB815" w14:textId="187A24CC" w:rsidR="00923B46" w:rsidRPr="007C15F5" w:rsidRDefault="00923B46" w:rsidP="00923B46">
            <w:pPr>
              <w:pStyle w:val="TableHeader3"/>
              <w:spacing w:before="20" w:after="20" w:line="240" w:lineRule="auto"/>
              <w:ind w:left="0"/>
              <w:rPr>
                <w:sz w:val="14"/>
                <w:szCs w:val="16"/>
              </w:rPr>
            </w:pPr>
            <w:r w:rsidRPr="007C15F5">
              <w:rPr>
                <w:sz w:val="14"/>
                <w:szCs w:val="16"/>
              </w:rPr>
              <w:t xml:space="preserve">Net </w:t>
            </w:r>
            <w:r w:rsidR="002304B7" w:rsidRPr="007C15F5">
              <w:rPr>
                <w:sz w:val="14"/>
                <w:szCs w:val="16"/>
              </w:rPr>
              <w:t xml:space="preserve">weight sold </w:t>
            </w:r>
            <w:r w:rsidRPr="007C15F5">
              <w:rPr>
                <w:sz w:val="14"/>
                <w:szCs w:val="16"/>
              </w:rPr>
              <w:t>(kg)</w:t>
            </w:r>
          </w:p>
        </w:tc>
      </w:tr>
      <w:tr w:rsidR="00923B46" w:rsidRPr="007C15F5" w14:paraId="204A8B20" w14:textId="77777777" w:rsidTr="00557D36">
        <w:trPr>
          <w:cantSplit/>
          <w:trHeight w:val="284"/>
        </w:trPr>
        <w:tc>
          <w:tcPr>
            <w:tcW w:w="842" w:type="dxa"/>
            <w:tcBorders>
              <w:left w:val="single" w:sz="2" w:space="0" w:color="auto"/>
            </w:tcBorders>
          </w:tcPr>
          <w:p w14:paraId="40C81E2E" w14:textId="77777777" w:rsidR="00923B46" w:rsidRPr="007C15F5" w:rsidRDefault="00923B46" w:rsidP="00923B46">
            <w:pPr>
              <w:spacing w:before="20" w:after="20"/>
              <w:rPr>
                <w:sz w:val="14"/>
                <w:szCs w:val="16"/>
              </w:rPr>
            </w:pPr>
          </w:p>
        </w:tc>
        <w:tc>
          <w:tcPr>
            <w:tcW w:w="1772" w:type="dxa"/>
            <w:gridSpan w:val="3"/>
          </w:tcPr>
          <w:p w14:paraId="583A9590" w14:textId="77777777" w:rsidR="00923B46" w:rsidRPr="007C15F5" w:rsidRDefault="00923B46" w:rsidP="00923B46">
            <w:pPr>
              <w:spacing w:before="20" w:after="20"/>
              <w:rPr>
                <w:sz w:val="14"/>
                <w:szCs w:val="16"/>
              </w:rPr>
            </w:pPr>
          </w:p>
        </w:tc>
        <w:tc>
          <w:tcPr>
            <w:tcW w:w="504" w:type="dxa"/>
            <w:gridSpan w:val="2"/>
          </w:tcPr>
          <w:p w14:paraId="5A88A0C2" w14:textId="77777777" w:rsidR="00923B46" w:rsidRPr="007C15F5" w:rsidRDefault="00923B46" w:rsidP="00923B46">
            <w:pPr>
              <w:spacing w:before="20" w:after="20"/>
              <w:rPr>
                <w:sz w:val="14"/>
                <w:szCs w:val="16"/>
              </w:rPr>
            </w:pPr>
          </w:p>
        </w:tc>
        <w:tc>
          <w:tcPr>
            <w:tcW w:w="2162" w:type="dxa"/>
            <w:gridSpan w:val="5"/>
          </w:tcPr>
          <w:p w14:paraId="468C1E73" w14:textId="77777777" w:rsidR="00923B46" w:rsidRPr="007C15F5" w:rsidRDefault="00923B46" w:rsidP="00923B46">
            <w:pPr>
              <w:spacing w:before="20" w:after="20"/>
              <w:rPr>
                <w:sz w:val="14"/>
                <w:szCs w:val="16"/>
              </w:rPr>
            </w:pPr>
          </w:p>
        </w:tc>
        <w:tc>
          <w:tcPr>
            <w:tcW w:w="1236" w:type="dxa"/>
            <w:gridSpan w:val="6"/>
          </w:tcPr>
          <w:p w14:paraId="0878F1CE"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2E11F04"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16F9241" w14:textId="77777777" w:rsidR="00923B46" w:rsidRPr="007C15F5" w:rsidRDefault="00923B46" w:rsidP="00923B46">
            <w:pPr>
              <w:spacing w:before="20" w:after="20"/>
              <w:rPr>
                <w:sz w:val="14"/>
                <w:szCs w:val="16"/>
              </w:rPr>
            </w:pPr>
          </w:p>
        </w:tc>
      </w:tr>
      <w:tr w:rsidR="00923B46" w:rsidRPr="007C15F5" w14:paraId="09B0FED5" w14:textId="77777777" w:rsidTr="00557D36">
        <w:trPr>
          <w:cantSplit/>
          <w:trHeight w:val="284"/>
        </w:trPr>
        <w:tc>
          <w:tcPr>
            <w:tcW w:w="842" w:type="dxa"/>
            <w:tcBorders>
              <w:left w:val="single" w:sz="2" w:space="0" w:color="auto"/>
            </w:tcBorders>
          </w:tcPr>
          <w:p w14:paraId="66C81759" w14:textId="77777777" w:rsidR="00923B46" w:rsidRPr="007C15F5" w:rsidRDefault="00923B46" w:rsidP="00923B46">
            <w:pPr>
              <w:spacing w:before="20" w:after="20"/>
              <w:rPr>
                <w:sz w:val="14"/>
                <w:szCs w:val="16"/>
              </w:rPr>
            </w:pPr>
          </w:p>
        </w:tc>
        <w:tc>
          <w:tcPr>
            <w:tcW w:w="1772" w:type="dxa"/>
            <w:gridSpan w:val="3"/>
          </w:tcPr>
          <w:p w14:paraId="2534B189" w14:textId="77777777" w:rsidR="00923B46" w:rsidRPr="007C15F5" w:rsidRDefault="00923B46" w:rsidP="00923B46">
            <w:pPr>
              <w:spacing w:before="20" w:after="20"/>
              <w:rPr>
                <w:sz w:val="14"/>
                <w:szCs w:val="16"/>
              </w:rPr>
            </w:pPr>
          </w:p>
        </w:tc>
        <w:tc>
          <w:tcPr>
            <w:tcW w:w="504" w:type="dxa"/>
            <w:gridSpan w:val="2"/>
          </w:tcPr>
          <w:p w14:paraId="718BA670" w14:textId="77777777" w:rsidR="00923B46" w:rsidRPr="007C15F5" w:rsidRDefault="00923B46" w:rsidP="00923B46">
            <w:pPr>
              <w:spacing w:before="20" w:after="20"/>
              <w:rPr>
                <w:sz w:val="14"/>
                <w:szCs w:val="16"/>
              </w:rPr>
            </w:pPr>
          </w:p>
        </w:tc>
        <w:tc>
          <w:tcPr>
            <w:tcW w:w="2162" w:type="dxa"/>
            <w:gridSpan w:val="5"/>
          </w:tcPr>
          <w:p w14:paraId="157D1671" w14:textId="77777777" w:rsidR="00923B46" w:rsidRPr="007C15F5" w:rsidRDefault="00923B46" w:rsidP="00923B46">
            <w:pPr>
              <w:spacing w:before="20" w:after="20"/>
              <w:rPr>
                <w:sz w:val="14"/>
                <w:szCs w:val="16"/>
              </w:rPr>
            </w:pPr>
          </w:p>
        </w:tc>
        <w:tc>
          <w:tcPr>
            <w:tcW w:w="1236" w:type="dxa"/>
            <w:gridSpan w:val="6"/>
          </w:tcPr>
          <w:p w14:paraId="7AD2BB5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016A3E6C"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63E956BA" w14:textId="77777777" w:rsidR="00923B46" w:rsidRPr="007C15F5" w:rsidRDefault="00923B46" w:rsidP="00923B46">
            <w:pPr>
              <w:spacing w:before="20" w:after="20"/>
              <w:rPr>
                <w:sz w:val="14"/>
                <w:szCs w:val="16"/>
              </w:rPr>
            </w:pPr>
          </w:p>
        </w:tc>
      </w:tr>
      <w:tr w:rsidR="00923B46" w:rsidRPr="007C15F5" w14:paraId="59E32CAE" w14:textId="77777777" w:rsidTr="00557D36">
        <w:trPr>
          <w:cantSplit/>
          <w:trHeight w:val="284"/>
        </w:trPr>
        <w:tc>
          <w:tcPr>
            <w:tcW w:w="842" w:type="dxa"/>
            <w:tcBorders>
              <w:left w:val="single" w:sz="2" w:space="0" w:color="auto"/>
            </w:tcBorders>
          </w:tcPr>
          <w:p w14:paraId="662CE77A" w14:textId="77777777" w:rsidR="00923B46" w:rsidRPr="007C15F5" w:rsidRDefault="00923B46" w:rsidP="00923B46">
            <w:pPr>
              <w:spacing w:before="20" w:after="20"/>
              <w:rPr>
                <w:sz w:val="14"/>
                <w:szCs w:val="16"/>
              </w:rPr>
            </w:pPr>
          </w:p>
        </w:tc>
        <w:tc>
          <w:tcPr>
            <w:tcW w:w="1772" w:type="dxa"/>
            <w:gridSpan w:val="3"/>
          </w:tcPr>
          <w:p w14:paraId="63B912B4" w14:textId="77777777" w:rsidR="00923B46" w:rsidRPr="007C15F5" w:rsidRDefault="00923B46" w:rsidP="00923B46">
            <w:pPr>
              <w:spacing w:before="20" w:after="20"/>
              <w:rPr>
                <w:sz w:val="14"/>
                <w:szCs w:val="16"/>
              </w:rPr>
            </w:pPr>
          </w:p>
        </w:tc>
        <w:tc>
          <w:tcPr>
            <w:tcW w:w="504" w:type="dxa"/>
            <w:gridSpan w:val="2"/>
          </w:tcPr>
          <w:p w14:paraId="4E0F65FF" w14:textId="77777777" w:rsidR="00923B46" w:rsidRPr="007C15F5" w:rsidRDefault="00923B46" w:rsidP="00923B46">
            <w:pPr>
              <w:spacing w:before="20" w:after="20"/>
              <w:rPr>
                <w:sz w:val="14"/>
                <w:szCs w:val="16"/>
              </w:rPr>
            </w:pPr>
          </w:p>
        </w:tc>
        <w:tc>
          <w:tcPr>
            <w:tcW w:w="2162" w:type="dxa"/>
            <w:gridSpan w:val="5"/>
          </w:tcPr>
          <w:p w14:paraId="3FC8C2FA" w14:textId="77777777" w:rsidR="00923B46" w:rsidRPr="007C15F5" w:rsidRDefault="00923B46" w:rsidP="00923B46">
            <w:pPr>
              <w:spacing w:before="20" w:after="20"/>
              <w:rPr>
                <w:sz w:val="14"/>
                <w:szCs w:val="16"/>
              </w:rPr>
            </w:pPr>
          </w:p>
        </w:tc>
        <w:tc>
          <w:tcPr>
            <w:tcW w:w="1236" w:type="dxa"/>
            <w:gridSpan w:val="6"/>
          </w:tcPr>
          <w:p w14:paraId="13ECB46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7AD1CD79"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5DC49709" w14:textId="77777777" w:rsidR="00923B46" w:rsidRPr="007C15F5" w:rsidRDefault="00923B46" w:rsidP="00923B46">
            <w:pPr>
              <w:spacing w:before="20" w:after="20"/>
              <w:rPr>
                <w:sz w:val="14"/>
                <w:szCs w:val="16"/>
              </w:rPr>
            </w:pPr>
          </w:p>
        </w:tc>
      </w:tr>
      <w:tr w:rsidR="00923B46" w:rsidRPr="007C15F5" w14:paraId="71EEC474" w14:textId="77777777" w:rsidTr="00557D36">
        <w:trPr>
          <w:cantSplit/>
          <w:trHeight w:val="284"/>
        </w:trPr>
        <w:tc>
          <w:tcPr>
            <w:tcW w:w="842" w:type="dxa"/>
            <w:tcBorders>
              <w:left w:val="single" w:sz="2" w:space="0" w:color="auto"/>
            </w:tcBorders>
          </w:tcPr>
          <w:p w14:paraId="7B35E513" w14:textId="77777777" w:rsidR="00923B46" w:rsidRPr="007C15F5" w:rsidRDefault="00923B46" w:rsidP="00923B46">
            <w:pPr>
              <w:spacing w:before="20" w:after="20"/>
              <w:rPr>
                <w:sz w:val="14"/>
                <w:szCs w:val="16"/>
              </w:rPr>
            </w:pPr>
          </w:p>
        </w:tc>
        <w:tc>
          <w:tcPr>
            <w:tcW w:w="1772" w:type="dxa"/>
            <w:gridSpan w:val="3"/>
          </w:tcPr>
          <w:p w14:paraId="5DA2103F" w14:textId="77777777" w:rsidR="00923B46" w:rsidRPr="007C15F5" w:rsidRDefault="00923B46" w:rsidP="00923B46">
            <w:pPr>
              <w:spacing w:before="20" w:after="20"/>
              <w:rPr>
                <w:sz w:val="14"/>
                <w:szCs w:val="16"/>
              </w:rPr>
            </w:pPr>
          </w:p>
        </w:tc>
        <w:tc>
          <w:tcPr>
            <w:tcW w:w="504" w:type="dxa"/>
            <w:gridSpan w:val="2"/>
          </w:tcPr>
          <w:p w14:paraId="2D5634F4" w14:textId="77777777" w:rsidR="00923B46" w:rsidRPr="007C15F5" w:rsidRDefault="00923B46" w:rsidP="00923B46">
            <w:pPr>
              <w:spacing w:before="20" w:after="20"/>
              <w:rPr>
                <w:sz w:val="14"/>
                <w:szCs w:val="16"/>
              </w:rPr>
            </w:pPr>
          </w:p>
        </w:tc>
        <w:tc>
          <w:tcPr>
            <w:tcW w:w="2162" w:type="dxa"/>
            <w:gridSpan w:val="5"/>
          </w:tcPr>
          <w:p w14:paraId="5F3A35FA" w14:textId="77777777" w:rsidR="00923B46" w:rsidRPr="007C15F5" w:rsidRDefault="00923B46" w:rsidP="00923B46">
            <w:pPr>
              <w:spacing w:before="20" w:after="20"/>
              <w:rPr>
                <w:sz w:val="14"/>
                <w:szCs w:val="16"/>
              </w:rPr>
            </w:pPr>
          </w:p>
        </w:tc>
        <w:tc>
          <w:tcPr>
            <w:tcW w:w="1236" w:type="dxa"/>
            <w:gridSpan w:val="6"/>
          </w:tcPr>
          <w:p w14:paraId="5735A0A5"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3F60B834"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7C8769B2" w14:textId="77777777" w:rsidR="00923B46" w:rsidRPr="007C15F5" w:rsidRDefault="00923B46" w:rsidP="00923B46">
            <w:pPr>
              <w:spacing w:before="20" w:after="20"/>
              <w:rPr>
                <w:sz w:val="14"/>
                <w:szCs w:val="16"/>
              </w:rPr>
            </w:pPr>
          </w:p>
        </w:tc>
      </w:tr>
      <w:tr w:rsidR="00923B46" w:rsidRPr="007C15F5" w14:paraId="2ABDA27B" w14:textId="77777777" w:rsidTr="00557D36">
        <w:trPr>
          <w:cantSplit/>
          <w:trHeight w:val="284"/>
        </w:trPr>
        <w:tc>
          <w:tcPr>
            <w:tcW w:w="842" w:type="dxa"/>
            <w:tcBorders>
              <w:left w:val="single" w:sz="2" w:space="0" w:color="auto"/>
            </w:tcBorders>
          </w:tcPr>
          <w:p w14:paraId="6FF37A78" w14:textId="77777777" w:rsidR="00923B46" w:rsidRPr="007C15F5" w:rsidRDefault="00923B46" w:rsidP="00923B46">
            <w:pPr>
              <w:spacing w:before="20" w:after="20"/>
              <w:rPr>
                <w:sz w:val="14"/>
                <w:szCs w:val="16"/>
              </w:rPr>
            </w:pPr>
          </w:p>
        </w:tc>
        <w:tc>
          <w:tcPr>
            <w:tcW w:w="1772" w:type="dxa"/>
            <w:gridSpan w:val="3"/>
          </w:tcPr>
          <w:p w14:paraId="6AAE2FD3" w14:textId="77777777" w:rsidR="00923B46" w:rsidRPr="007C15F5" w:rsidRDefault="00923B46" w:rsidP="00923B46">
            <w:pPr>
              <w:spacing w:before="20" w:after="20"/>
              <w:rPr>
                <w:sz w:val="14"/>
                <w:szCs w:val="16"/>
              </w:rPr>
            </w:pPr>
          </w:p>
        </w:tc>
        <w:tc>
          <w:tcPr>
            <w:tcW w:w="504" w:type="dxa"/>
            <w:gridSpan w:val="2"/>
          </w:tcPr>
          <w:p w14:paraId="376D9096" w14:textId="77777777" w:rsidR="00923B46" w:rsidRPr="007C15F5" w:rsidRDefault="00923B46" w:rsidP="00923B46">
            <w:pPr>
              <w:spacing w:before="20" w:after="20"/>
              <w:rPr>
                <w:sz w:val="14"/>
                <w:szCs w:val="16"/>
              </w:rPr>
            </w:pPr>
          </w:p>
        </w:tc>
        <w:tc>
          <w:tcPr>
            <w:tcW w:w="2162" w:type="dxa"/>
            <w:gridSpan w:val="5"/>
          </w:tcPr>
          <w:p w14:paraId="0150A9A8" w14:textId="77777777" w:rsidR="00923B46" w:rsidRPr="007C15F5" w:rsidRDefault="00923B46" w:rsidP="00923B46">
            <w:pPr>
              <w:spacing w:before="20" w:after="20"/>
              <w:rPr>
                <w:sz w:val="14"/>
                <w:szCs w:val="16"/>
              </w:rPr>
            </w:pPr>
          </w:p>
        </w:tc>
        <w:tc>
          <w:tcPr>
            <w:tcW w:w="1236" w:type="dxa"/>
            <w:gridSpan w:val="6"/>
          </w:tcPr>
          <w:p w14:paraId="0E89395F"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416AB2DA"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55C2329" w14:textId="77777777" w:rsidR="00923B46" w:rsidRPr="007C15F5" w:rsidRDefault="00923B46" w:rsidP="00923B46">
            <w:pPr>
              <w:spacing w:before="20" w:after="20"/>
              <w:rPr>
                <w:sz w:val="14"/>
                <w:szCs w:val="16"/>
              </w:rPr>
            </w:pPr>
          </w:p>
        </w:tc>
      </w:tr>
      <w:tr w:rsidR="00923B46" w:rsidRPr="007C15F5" w14:paraId="524E2BDD" w14:textId="77777777" w:rsidTr="00557D36">
        <w:trPr>
          <w:cantSplit/>
          <w:trHeight w:val="284"/>
        </w:trPr>
        <w:tc>
          <w:tcPr>
            <w:tcW w:w="842" w:type="dxa"/>
            <w:tcBorders>
              <w:left w:val="single" w:sz="2" w:space="0" w:color="auto"/>
            </w:tcBorders>
          </w:tcPr>
          <w:p w14:paraId="480F0035" w14:textId="77777777" w:rsidR="00923B46" w:rsidRPr="007C15F5" w:rsidRDefault="00923B46" w:rsidP="00923B46">
            <w:pPr>
              <w:spacing w:before="20" w:after="20"/>
              <w:rPr>
                <w:sz w:val="14"/>
                <w:szCs w:val="16"/>
              </w:rPr>
            </w:pPr>
          </w:p>
        </w:tc>
        <w:tc>
          <w:tcPr>
            <w:tcW w:w="1772" w:type="dxa"/>
            <w:gridSpan w:val="3"/>
          </w:tcPr>
          <w:p w14:paraId="0287BB96" w14:textId="77777777" w:rsidR="00923B46" w:rsidRPr="007C15F5" w:rsidRDefault="00923B46" w:rsidP="00923B46">
            <w:pPr>
              <w:spacing w:before="20" w:after="20"/>
              <w:rPr>
                <w:sz w:val="14"/>
                <w:szCs w:val="16"/>
              </w:rPr>
            </w:pPr>
          </w:p>
        </w:tc>
        <w:tc>
          <w:tcPr>
            <w:tcW w:w="504" w:type="dxa"/>
            <w:gridSpan w:val="2"/>
          </w:tcPr>
          <w:p w14:paraId="2C34242A" w14:textId="77777777" w:rsidR="00923B46" w:rsidRPr="007C15F5" w:rsidRDefault="00923B46" w:rsidP="00923B46">
            <w:pPr>
              <w:spacing w:before="20" w:after="20"/>
              <w:rPr>
                <w:sz w:val="14"/>
                <w:szCs w:val="16"/>
              </w:rPr>
            </w:pPr>
          </w:p>
        </w:tc>
        <w:tc>
          <w:tcPr>
            <w:tcW w:w="2162" w:type="dxa"/>
            <w:gridSpan w:val="5"/>
          </w:tcPr>
          <w:p w14:paraId="675C1B5A" w14:textId="77777777" w:rsidR="00923B46" w:rsidRPr="007C15F5" w:rsidRDefault="00923B46" w:rsidP="00923B46">
            <w:pPr>
              <w:spacing w:before="20" w:after="20"/>
              <w:rPr>
                <w:sz w:val="14"/>
                <w:szCs w:val="16"/>
              </w:rPr>
            </w:pPr>
          </w:p>
        </w:tc>
        <w:tc>
          <w:tcPr>
            <w:tcW w:w="1236" w:type="dxa"/>
            <w:gridSpan w:val="6"/>
          </w:tcPr>
          <w:p w14:paraId="53923019"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A4C1835"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44497D06" w14:textId="77777777" w:rsidR="00923B46" w:rsidRPr="007C15F5" w:rsidRDefault="00923B46" w:rsidP="00923B46">
            <w:pPr>
              <w:spacing w:before="20" w:after="20"/>
              <w:rPr>
                <w:sz w:val="14"/>
                <w:szCs w:val="16"/>
              </w:rPr>
            </w:pPr>
          </w:p>
        </w:tc>
      </w:tr>
      <w:tr w:rsidR="00923B46" w:rsidRPr="007C15F5" w14:paraId="1F55E4E3" w14:textId="77777777" w:rsidTr="00557D36">
        <w:trPr>
          <w:cantSplit/>
          <w:trHeight w:val="284"/>
        </w:trPr>
        <w:tc>
          <w:tcPr>
            <w:tcW w:w="842" w:type="dxa"/>
            <w:tcBorders>
              <w:left w:val="single" w:sz="2" w:space="0" w:color="auto"/>
            </w:tcBorders>
          </w:tcPr>
          <w:p w14:paraId="1BF5B194" w14:textId="77777777" w:rsidR="00923B46" w:rsidRPr="007C15F5" w:rsidRDefault="00923B46" w:rsidP="00923B46">
            <w:pPr>
              <w:spacing w:before="20" w:after="20"/>
              <w:rPr>
                <w:sz w:val="14"/>
                <w:szCs w:val="16"/>
              </w:rPr>
            </w:pPr>
          </w:p>
        </w:tc>
        <w:tc>
          <w:tcPr>
            <w:tcW w:w="1772" w:type="dxa"/>
            <w:gridSpan w:val="3"/>
          </w:tcPr>
          <w:p w14:paraId="3BAA2AA5" w14:textId="77777777" w:rsidR="00923B46" w:rsidRPr="007C15F5" w:rsidRDefault="00923B46" w:rsidP="00923B46">
            <w:pPr>
              <w:spacing w:before="20" w:after="20"/>
              <w:rPr>
                <w:sz w:val="14"/>
                <w:szCs w:val="16"/>
              </w:rPr>
            </w:pPr>
          </w:p>
        </w:tc>
        <w:tc>
          <w:tcPr>
            <w:tcW w:w="504" w:type="dxa"/>
            <w:gridSpan w:val="2"/>
          </w:tcPr>
          <w:p w14:paraId="0A32D868" w14:textId="77777777" w:rsidR="00923B46" w:rsidRPr="007C15F5" w:rsidRDefault="00923B46" w:rsidP="00923B46">
            <w:pPr>
              <w:spacing w:before="20" w:after="20"/>
              <w:rPr>
                <w:sz w:val="14"/>
                <w:szCs w:val="16"/>
              </w:rPr>
            </w:pPr>
          </w:p>
        </w:tc>
        <w:tc>
          <w:tcPr>
            <w:tcW w:w="2162" w:type="dxa"/>
            <w:gridSpan w:val="5"/>
          </w:tcPr>
          <w:p w14:paraId="5BA4C6CD" w14:textId="77777777" w:rsidR="00923B46" w:rsidRPr="007C15F5" w:rsidRDefault="00923B46" w:rsidP="00923B46">
            <w:pPr>
              <w:spacing w:before="20" w:after="20"/>
              <w:rPr>
                <w:sz w:val="14"/>
                <w:szCs w:val="16"/>
              </w:rPr>
            </w:pPr>
          </w:p>
        </w:tc>
        <w:tc>
          <w:tcPr>
            <w:tcW w:w="1236" w:type="dxa"/>
            <w:gridSpan w:val="6"/>
          </w:tcPr>
          <w:p w14:paraId="5B6B8914"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47769F9A"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2CD5C0E5" w14:textId="77777777" w:rsidR="00923B46" w:rsidRPr="007C15F5" w:rsidRDefault="00923B46" w:rsidP="00923B46">
            <w:pPr>
              <w:spacing w:before="20" w:after="20"/>
              <w:rPr>
                <w:sz w:val="14"/>
                <w:szCs w:val="16"/>
              </w:rPr>
            </w:pPr>
          </w:p>
        </w:tc>
      </w:tr>
      <w:tr w:rsidR="00923B46" w:rsidRPr="007C15F5" w14:paraId="0168B90A" w14:textId="77777777" w:rsidTr="00557D36">
        <w:trPr>
          <w:cantSplit/>
          <w:trHeight w:val="284"/>
        </w:trPr>
        <w:tc>
          <w:tcPr>
            <w:tcW w:w="842" w:type="dxa"/>
            <w:tcBorders>
              <w:left w:val="single" w:sz="2" w:space="0" w:color="auto"/>
            </w:tcBorders>
          </w:tcPr>
          <w:p w14:paraId="3D3AAE2F" w14:textId="77777777" w:rsidR="00923B46" w:rsidRPr="007C15F5" w:rsidRDefault="00923B46" w:rsidP="00923B46">
            <w:pPr>
              <w:spacing w:before="20" w:after="20"/>
              <w:rPr>
                <w:sz w:val="14"/>
                <w:szCs w:val="16"/>
              </w:rPr>
            </w:pPr>
          </w:p>
        </w:tc>
        <w:tc>
          <w:tcPr>
            <w:tcW w:w="1772" w:type="dxa"/>
            <w:gridSpan w:val="3"/>
          </w:tcPr>
          <w:p w14:paraId="0F391320" w14:textId="77777777" w:rsidR="00923B46" w:rsidRPr="007C15F5" w:rsidRDefault="00923B46" w:rsidP="00923B46">
            <w:pPr>
              <w:spacing w:before="20" w:after="20"/>
              <w:rPr>
                <w:sz w:val="14"/>
                <w:szCs w:val="16"/>
              </w:rPr>
            </w:pPr>
          </w:p>
        </w:tc>
        <w:tc>
          <w:tcPr>
            <w:tcW w:w="504" w:type="dxa"/>
            <w:gridSpan w:val="2"/>
          </w:tcPr>
          <w:p w14:paraId="1B9F6222" w14:textId="77777777" w:rsidR="00923B46" w:rsidRPr="007C15F5" w:rsidRDefault="00923B46" w:rsidP="00923B46">
            <w:pPr>
              <w:spacing w:before="20" w:after="20"/>
              <w:rPr>
                <w:sz w:val="14"/>
                <w:szCs w:val="16"/>
              </w:rPr>
            </w:pPr>
          </w:p>
        </w:tc>
        <w:tc>
          <w:tcPr>
            <w:tcW w:w="2162" w:type="dxa"/>
            <w:gridSpan w:val="5"/>
          </w:tcPr>
          <w:p w14:paraId="4C846BF9" w14:textId="77777777" w:rsidR="00923B46" w:rsidRPr="007C15F5" w:rsidRDefault="00923B46" w:rsidP="00923B46">
            <w:pPr>
              <w:spacing w:before="20" w:after="20"/>
              <w:rPr>
                <w:sz w:val="14"/>
                <w:szCs w:val="16"/>
              </w:rPr>
            </w:pPr>
          </w:p>
        </w:tc>
        <w:tc>
          <w:tcPr>
            <w:tcW w:w="1236" w:type="dxa"/>
            <w:gridSpan w:val="6"/>
          </w:tcPr>
          <w:p w14:paraId="0F2EFD16"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18AFEF5D"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307E895E" w14:textId="77777777" w:rsidR="00923B46" w:rsidRPr="007C15F5" w:rsidRDefault="00923B46" w:rsidP="00923B46">
            <w:pPr>
              <w:spacing w:before="20" w:after="20"/>
              <w:rPr>
                <w:sz w:val="14"/>
                <w:szCs w:val="16"/>
              </w:rPr>
            </w:pPr>
          </w:p>
        </w:tc>
      </w:tr>
      <w:tr w:rsidR="00923B46" w:rsidRPr="007C15F5" w14:paraId="48C91298" w14:textId="77777777" w:rsidTr="00557D36">
        <w:trPr>
          <w:cantSplit/>
          <w:trHeight w:val="284"/>
        </w:trPr>
        <w:tc>
          <w:tcPr>
            <w:tcW w:w="842" w:type="dxa"/>
            <w:tcBorders>
              <w:left w:val="single" w:sz="2" w:space="0" w:color="auto"/>
            </w:tcBorders>
          </w:tcPr>
          <w:p w14:paraId="298F589A" w14:textId="77777777" w:rsidR="00923B46" w:rsidRPr="007C15F5" w:rsidRDefault="00923B46" w:rsidP="00923B46">
            <w:pPr>
              <w:spacing w:before="20" w:after="20"/>
              <w:rPr>
                <w:sz w:val="14"/>
                <w:szCs w:val="16"/>
              </w:rPr>
            </w:pPr>
          </w:p>
        </w:tc>
        <w:tc>
          <w:tcPr>
            <w:tcW w:w="1772" w:type="dxa"/>
            <w:gridSpan w:val="3"/>
          </w:tcPr>
          <w:p w14:paraId="7B46C69D" w14:textId="77777777" w:rsidR="00923B46" w:rsidRPr="007C15F5" w:rsidRDefault="00923B46" w:rsidP="00923B46">
            <w:pPr>
              <w:spacing w:before="20" w:after="20"/>
              <w:rPr>
                <w:sz w:val="14"/>
                <w:szCs w:val="16"/>
              </w:rPr>
            </w:pPr>
          </w:p>
        </w:tc>
        <w:tc>
          <w:tcPr>
            <w:tcW w:w="504" w:type="dxa"/>
            <w:gridSpan w:val="2"/>
          </w:tcPr>
          <w:p w14:paraId="653E62FE" w14:textId="77777777" w:rsidR="00923B46" w:rsidRPr="007C15F5" w:rsidRDefault="00923B46" w:rsidP="00923B46">
            <w:pPr>
              <w:spacing w:before="20" w:after="20"/>
              <w:rPr>
                <w:sz w:val="14"/>
                <w:szCs w:val="16"/>
              </w:rPr>
            </w:pPr>
          </w:p>
        </w:tc>
        <w:tc>
          <w:tcPr>
            <w:tcW w:w="2162" w:type="dxa"/>
            <w:gridSpan w:val="5"/>
          </w:tcPr>
          <w:p w14:paraId="2568865D" w14:textId="77777777" w:rsidR="00923B46" w:rsidRPr="007C15F5" w:rsidRDefault="00923B46" w:rsidP="00923B46">
            <w:pPr>
              <w:spacing w:before="20" w:after="20"/>
              <w:rPr>
                <w:sz w:val="14"/>
                <w:szCs w:val="16"/>
              </w:rPr>
            </w:pPr>
          </w:p>
        </w:tc>
        <w:tc>
          <w:tcPr>
            <w:tcW w:w="1236" w:type="dxa"/>
            <w:gridSpan w:val="6"/>
          </w:tcPr>
          <w:p w14:paraId="35F75A54"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6D51195C"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5B46DE40" w14:textId="77777777" w:rsidR="00923B46" w:rsidRPr="007C15F5" w:rsidRDefault="00923B46" w:rsidP="00923B46">
            <w:pPr>
              <w:spacing w:before="20" w:after="20"/>
              <w:rPr>
                <w:sz w:val="14"/>
                <w:szCs w:val="16"/>
              </w:rPr>
            </w:pPr>
          </w:p>
        </w:tc>
      </w:tr>
      <w:tr w:rsidR="00923B46" w:rsidRPr="007C15F5" w14:paraId="56C689AC" w14:textId="77777777" w:rsidTr="00557D36">
        <w:trPr>
          <w:cantSplit/>
          <w:trHeight w:val="284"/>
        </w:trPr>
        <w:tc>
          <w:tcPr>
            <w:tcW w:w="842" w:type="dxa"/>
            <w:tcBorders>
              <w:left w:val="single" w:sz="2" w:space="0" w:color="auto"/>
            </w:tcBorders>
          </w:tcPr>
          <w:p w14:paraId="64DB26C9" w14:textId="77777777" w:rsidR="00923B46" w:rsidRPr="007C15F5" w:rsidRDefault="00923B46" w:rsidP="00923B46">
            <w:pPr>
              <w:spacing w:before="20" w:after="20"/>
              <w:rPr>
                <w:sz w:val="14"/>
                <w:szCs w:val="16"/>
              </w:rPr>
            </w:pPr>
          </w:p>
        </w:tc>
        <w:tc>
          <w:tcPr>
            <w:tcW w:w="1772" w:type="dxa"/>
            <w:gridSpan w:val="3"/>
          </w:tcPr>
          <w:p w14:paraId="466BD77E" w14:textId="77777777" w:rsidR="00923B46" w:rsidRPr="007C15F5" w:rsidRDefault="00923B46" w:rsidP="00923B46">
            <w:pPr>
              <w:spacing w:before="20" w:after="20"/>
              <w:rPr>
                <w:sz w:val="14"/>
                <w:szCs w:val="16"/>
              </w:rPr>
            </w:pPr>
          </w:p>
        </w:tc>
        <w:tc>
          <w:tcPr>
            <w:tcW w:w="504" w:type="dxa"/>
            <w:gridSpan w:val="2"/>
          </w:tcPr>
          <w:p w14:paraId="3236DAE2" w14:textId="77777777" w:rsidR="00923B46" w:rsidRPr="007C15F5" w:rsidRDefault="00923B46" w:rsidP="00923B46">
            <w:pPr>
              <w:spacing w:before="20" w:after="20"/>
              <w:rPr>
                <w:sz w:val="14"/>
                <w:szCs w:val="16"/>
              </w:rPr>
            </w:pPr>
          </w:p>
        </w:tc>
        <w:tc>
          <w:tcPr>
            <w:tcW w:w="2162" w:type="dxa"/>
            <w:gridSpan w:val="5"/>
          </w:tcPr>
          <w:p w14:paraId="7D77EF55" w14:textId="77777777" w:rsidR="00923B46" w:rsidRPr="007C15F5" w:rsidRDefault="00923B46" w:rsidP="00923B46">
            <w:pPr>
              <w:spacing w:before="20" w:after="20"/>
              <w:rPr>
                <w:sz w:val="14"/>
                <w:szCs w:val="16"/>
              </w:rPr>
            </w:pPr>
          </w:p>
        </w:tc>
        <w:tc>
          <w:tcPr>
            <w:tcW w:w="1236" w:type="dxa"/>
            <w:gridSpan w:val="6"/>
          </w:tcPr>
          <w:p w14:paraId="7D258AE8"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244EF060"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036863BA" w14:textId="77777777" w:rsidR="00923B46" w:rsidRPr="007C15F5" w:rsidRDefault="00923B46" w:rsidP="00923B46">
            <w:pPr>
              <w:spacing w:before="20" w:after="20"/>
              <w:ind w:right="38"/>
              <w:rPr>
                <w:sz w:val="14"/>
                <w:szCs w:val="16"/>
              </w:rPr>
            </w:pPr>
          </w:p>
        </w:tc>
      </w:tr>
      <w:tr w:rsidR="00923B46" w:rsidRPr="007C15F5" w14:paraId="045B9922" w14:textId="77777777" w:rsidTr="00557D36">
        <w:trPr>
          <w:cantSplit/>
          <w:trHeight w:val="361"/>
        </w:trPr>
        <w:tc>
          <w:tcPr>
            <w:tcW w:w="842" w:type="dxa"/>
            <w:tcBorders>
              <w:left w:val="single" w:sz="2" w:space="0" w:color="auto"/>
            </w:tcBorders>
          </w:tcPr>
          <w:p w14:paraId="199C60AE" w14:textId="77777777" w:rsidR="00923B46" w:rsidRPr="007C15F5" w:rsidRDefault="00923B46" w:rsidP="00923B46">
            <w:pPr>
              <w:spacing w:before="20" w:after="20"/>
              <w:rPr>
                <w:sz w:val="14"/>
                <w:szCs w:val="16"/>
              </w:rPr>
            </w:pPr>
          </w:p>
        </w:tc>
        <w:tc>
          <w:tcPr>
            <w:tcW w:w="1772" w:type="dxa"/>
            <w:gridSpan w:val="3"/>
          </w:tcPr>
          <w:p w14:paraId="1F35BAD8" w14:textId="77777777" w:rsidR="00923B46" w:rsidRPr="007C15F5" w:rsidRDefault="00923B46" w:rsidP="00923B46">
            <w:pPr>
              <w:spacing w:before="20" w:after="20"/>
              <w:rPr>
                <w:sz w:val="14"/>
                <w:szCs w:val="16"/>
              </w:rPr>
            </w:pPr>
          </w:p>
        </w:tc>
        <w:tc>
          <w:tcPr>
            <w:tcW w:w="504" w:type="dxa"/>
            <w:gridSpan w:val="2"/>
          </w:tcPr>
          <w:p w14:paraId="6B4DBCD2" w14:textId="77777777" w:rsidR="00923B46" w:rsidRPr="007C15F5" w:rsidRDefault="00923B46" w:rsidP="00923B46">
            <w:pPr>
              <w:spacing w:before="20" w:after="20"/>
              <w:rPr>
                <w:sz w:val="14"/>
                <w:szCs w:val="16"/>
              </w:rPr>
            </w:pPr>
          </w:p>
        </w:tc>
        <w:tc>
          <w:tcPr>
            <w:tcW w:w="2162" w:type="dxa"/>
            <w:gridSpan w:val="5"/>
          </w:tcPr>
          <w:p w14:paraId="2051A1A7" w14:textId="77777777" w:rsidR="00923B46" w:rsidRPr="007C15F5" w:rsidRDefault="00923B46" w:rsidP="00923B46">
            <w:pPr>
              <w:spacing w:before="20" w:after="20"/>
              <w:rPr>
                <w:sz w:val="14"/>
                <w:szCs w:val="16"/>
              </w:rPr>
            </w:pPr>
          </w:p>
        </w:tc>
        <w:tc>
          <w:tcPr>
            <w:tcW w:w="1236" w:type="dxa"/>
            <w:gridSpan w:val="6"/>
          </w:tcPr>
          <w:p w14:paraId="76B343BB" w14:textId="77777777" w:rsidR="00923B46" w:rsidRPr="007C15F5" w:rsidRDefault="00923B46" w:rsidP="00923B46">
            <w:pPr>
              <w:spacing w:before="20" w:after="20"/>
              <w:rPr>
                <w:sz w:val="14"/>
                <w:szCs w:val="16"/>
              </w:rPr>
            </w:pPr>
          </w:p>
        </w:tc>
        <w:tc>
          <w:tcPr>
            <w:tcW w:w="1456" w:type="dxa"/>
            <w:gridSpan w:val="3"/>
            <w:tcBorders>
              <w:right w:val="single" w:sz="24" w:space="0" w:color="auto"/>
            </w:tcBorders>
          </w:tcPr>
          <w:p w14:paraId="563A4263" w14:textId="77777777" w:rsidR="00923B46" w:rsidRPr="007C15F5" w:rsidRDefault="00923B46" w:rsidP="00923B46">
            <w:pPr>
              <w:spacing w:before="20" w:after="20"/>
              <w:rPr>
                <w:sz w:val="14"/>
                <w:szCs w:val="16"/>
              </w:rPr>
            </w:pPr>
          </w:p>
        </w:tc>
        <w:tc>
          <w:tcPr>
            <w:tcW w:w="1667" w:type="dxa"/>
            <w:gridSpan w:val="2"/>
            <w:tcBorders>
              <w:left w:val="single" w:sz="24" w:space="0" w:color="auto"/>
            </w:tcBorders>
          </w:tcPr>
          <w:p w14:paraId="1411A7B5" w14:textId="77777777" w:rsidR="00923B46" w:rsidRPr="007C15F5" w:rsidRDefault="00923B46" w:rsidP="00923B46">
            <w:pPr>
              <w:spacing w:before="20" w:after="20"/>
              <w:ind w:right="38"/>
              <w:rPr>
                <w:sz w:val="14"/>
                <w:szCs w:val="16"/>
              </w:rPr>
            </w:pPr>
          </w:p>
        </w:tc>
      </w:tr>
      <w:tr w:rsidR="00923B46" w:rsidRPr="007C15F5" w14:paraId="0FE030F4" w14:textId="77777777" w:rsidTr="009951A4">
        <w:trPr>
          <w:cantSplit/>
          <w:trHeight w:val="284"/>
        </w:trPr>
        <w:tc>
          <w:tcPr>
            <w:tcW w:w="842" w:type="dxa"/>
            <w:tcBorders>
              <w:left w:val="single" w:sz="2" w:space="0" w:color="auto"/>
              <w:bottom w:val="single" w:sz="2" w:space="0" w:color="auto"/>
            </w:tcBorders>
          </w:tcPr>
          <w:p w14:paraId="490E60AD" w14:textId="77777777" w:rsidR="00923B46" w:rsidRPr="007C15F5" w:rsidRDefault="00923B46" w:rsidP="00923B46">
            <w:pPr>
              <w:spacing w:before="20" w:after="20"/>
              <w:rPr>
                <w:sz w:val="14"/>
                <w:szCs w:val="16"/>
              </w:rPr>
            </w:pPr>
          </w:p>
        </w:tc>
        <w:tc>
          <w:tcPr>
            <w:tcW w:w="1772" w:type="dxa"/>
            <w:gridSpan w:val="3"/>
            <w:tcBorders>
              <w:bottom w:val="single" w:sz="2" w:space="0" w:color="auto"/>
            </w:tcBorders>
          </w:tcPr>
          <w:p w14:paraId="479FB6F2" w14:textId="77777777" w:rsidR="00923B46" w:rsidRPr="007C15F5" w:rsidRDefault="00923B46" w:rsidP="00923B46">
            <w:pPr>
              <w:spacing w:before="20" w:after="20"/>
              <w:rPr>
                <w:sz w:val="14"/>
                <w:szCs w:val="16"/>
              </w:rPr>
            </w:pPr>
          </w:p>
        </w:tc>
        <w:tc>
          <w:tcPr>
            <w:tcW w:w="504" w:type="dxa"/>
            <w:gridSpan w:val="2"/>
            <w:tcBorders>
              <w:bottom w:val="single" w:sz="2" w:space="0" w:color="auto"/>
            </w:tcBorders>
          </w:tcPr>
          <w:p w14:paraId="553A438B" w14:textId="77777777" w:rsidR="00923B46" w:rsidRPr="007C15F5" w:rsidRDefault="00923B46" w:rsidP="00923B46">
            <w:pPr>
              <w:spacing w:before="20" w:after="20"/>
              <w:rPr>
                <w:sz w:val="14"/>
                <w:szCs w:val="16"/>
              </w:rPr>
            </w:pPr>
          </w:p>
        </w:tc>
        <w:tc>
          <w:tcPr>
            <w:tcW w:w="2162" w:type="dxa"/>
            <w:gridSpan w:val="5"/>
            <w:tcBorders>
              <w:bottom w:val="single" w:sz="2" w:space="0" w:color="auto"/>
            </w:tcBorders>
          </w:tcPr>
          <w:p w14:paraId="373E1F56" w14:textId="77777777" w:rsidR="00923B46" w:rsidRPr="007C15F5" w:rsidRDefault="00923B46" w:rsidP="00923B46">
            <w:pPr>
              <w:spacing w:before="20" w:after="20"/>
              <w:rPr>
                <w:sz w:val="14"/>
                <w:szCs w:val="16"/>
              </w:rPr>
            </w:pPr>
          </w:p>
        </w:tc>
        <w:tc>
          <w:tcPr>
            <w:tcW w:w="1236" w:type="dxa"/>
            <w:gridSpan w:val="6"/>
            <w:tcBorders>
              <w:bottom w:val="single" w:sz="2" w:space="0" w:color="auto"/>
            </w:tcBorders>
          </w:tcPr>
          <w:p w14:paraId="6544F909" w14:textId="77777777" w:rsidR="00923B46" w:rsidRPr="007C15F5" w:rsidRDefault="00923B46" w:rsidP="00923B46">
            <w:pPr>
              <w:spacing w:before="20" w:after="20"/>
              <w:rPr>
                <w:sz w:val="14"/>
                <w:szCs w:val="16"/>
              </w:rPr>
            </w:pPr>
          </w:p>
        </w:tc>
        <w:tc>
          <w:tcPr>
            <w:tcW w:w="1456" w:type="dxa"/>
            <w:gridSpan w:val="3"/>
            <w:tcBorders>
              <w:bottom w:val="single" w:sz="2" w:space="0" w:color="auto"/>
              <w:right w:val="single" w:sz="24" w:space="0" w:color="auto"/>
            </w:tcBorders>
          </w:tcPr>
          <w:p w14:paraId="2212C376" w14:textId="77777777" w:rsidR="00923B46" w:rsidRPr="007C15F5" w:rsidRDefault="00923B46" w:rsidP="00923B46">
            <w:pPr>
              <w:spacing w:before="20" w:after="20"/>
              <w:rPr>
                <w:sz w:val="14"/>
                <w:szCs w:val="16"/>
              </w:rPr>
            </w:pPr>
          </w:p>
        </w:tc>
        <w:tc>
          <w:tcPr>
            <w:tcW w:w="1667" w:type="dxa"/>
            <w:gridSpan w:val="2"/>
            <w:tcBorders>
              <w:left w:val="single" w:sz="24" w:space="0" w:color="auto"/>
              <w:bottom w:val="single" w:sz="2" w:space="0" w:color="auto"/>
            </w:tcBorders>
          </w:tcPr>
          <w:p w14:paraId="44E13CA4" w14:textId="77777777" w:rsidR="00923B46" w:rsidRPr="007C15F5" w:rsidRDefault="00923B46" w:rsidP="00923B46">
            <w:pPr>
              <w:spacing w:before="20" w:after="20"/>
              <w:rPr>
                <w:sz w:val="14"/>
                <w:szCs w:val="16"/>
              </w:rPr>
            </w:pPr>
          </w:p>
        </w:tc>
      </w:tr>
      <w:tr w:rsidR="00923B46" w:rsidRPr="007C15F5" w14:paraId="1805E33E" w14:textId="77777777" w:rsidTr="009951A4">
        <w:trPr>
          <w:cantSplit/>
          <w:trHeight w:val="113"/>
        </w:trPr>
        <w:tc>
          <w:tcPr>
            <w:tcW w:w="9639" w:type="dxa"/>
            <w:gridSpan w:val="22"/>
            <w:tcBorders>
              <w:top w:val="single" w:sz="2" w:space="0" w:color="auto"/>
              <w:left w:val="single" w:sz="2" w:space="0" w:color="auto"/>
              <w:right w:val="single" w:sz="2" w:space="0" w:color="auto"/>
            </w:tcBorders>
          </w:tcPr>
          <w:p w14:paraId="26C2BE29" w14:textId="34629925"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 xml:space="preserve">10. Description of </w:t>
            </w:r>
            <w:r w:rsidR="002304B7" w:rsidRPr="007C15F5">
              <w:rPr>
                <w:sz w:val="14"/>
                <w:szCs w:val="16"/>
              </w:rPr>
              <w:t>fish sold</w:t>
            </w:r>
          </w:p>
        </w:tc>
      </w:tr>
      <w:tr w:rsidR="00923B46" w:rsidRPr="007C15F5" w14:paraId="76B228A2" w14:textId="77777777" w:rsidTr="00557D36">
        <w:trPr>
          <w:cantSplit/>
          <w:trHeight w:val="567"/>
        </w:trPr>
        <w:tc>
          <w:tcPr>
            <w:tcW w:w="6251" w:type="dxa"/>
            <w:gridSpan w:val="16"/>
            <w:tcBorders>
              <w:top w:val="single" w:sz="4" w:space="0" w:color="auto"/>
              <w:left w:val="single" w:sz="2" w:space="0" w:color="auto"/>
              <w:right w:val="single" w:sz="2" w:space="0" w:color="auto"/>
            </w:tcBorders>
          </w:tcPr>
          <w:p w14:paraId="34EB8BC7" w14:textId="1A63C75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 xml:space="preserve">Name of </w:t>
            </w:r>
            <w:r w:rsidR="002304B7" w:rsidRPr="007C15F5">
              <w:rPr>
                <w:sz w:val="14"/>
                <w:szCs w:val="16"/>
              </w:rPr>
              <w:t>recipient</w:t>
            </w:r>
            <w:r w:rsidRPr="007C15F5">
              <w:rPr>
                <w:sz w:val="14"/>
                <w:szCs w:val="16"/>
              </w:rPr>
              <w:t>:</w:t>
            </w:r>
          </w:p>
        </w:tc>
        <w:tc>
          <w:tcPr>
            <w:tcW w:w="3388" w:type="dxa"/>
            <w:gridSpan w:val="6"/>
            <w:tcBorders>
              <w:top w:val="single" w:sz="4" w:space="0" w:color="auto"/>
              <w:left w:val="single" w:sz="2" w:space="0" w:color="auto"/>
              <w:right w:val="single" w:sz="2" w:space="0" w:color="auto"/>
            </w:tcBorders>
          </w:tcPr>
          <w:p w14:paraId="4B5E2B5B" w14:textId="77777777" w:rsidR="00923B46" w:rsidRPr="007C15F5" w:rsidRDefault="00923B46" w:rsidP="00923B46">
            <w:pPr>
              <w:pStyle w:val="TableHeader2Char1CharChar"/>
              <w:keepNext w:val="0"/>
              <w:spacing w:before="20" w:after="20" w:line="240" w:lineRule="auto"/>
              <w:ind w:left="0"/>
              <w:rPr>
                <w:sz w:val="14"/>
                <w:szCs w:val="16"/>
              </w:rPr>
            </w:pPr>
          </w:p>
        </w:tc>
      </w:tr>
      <w:tr w:rsidR="00923B46" w:rsidRPr="007C15F5" w14:paraId="1785A434" w14:textId="77777777" w:rsidTr="00557D36">
        <w:trPr>
          <w:cantSplit/>
          <w:trHeight w:val="567"/>
        </w:trPr>
        <w:tc>
          <w:tcPr>
            <w:tcW w:w="3129" w:type="dxa"/>
            <w:gridSpan w:val="7"/>
            <w:tcBorders>
              <w:top w:val="single" w:sz="4" w:space="0" w:color="auto"/>
              <w:left w:val="single" w:sz="2" w:space="0" w:color="auto"/>
              <w:bottom w:val="single" w:sz="24" w:space="0" w:color="auto"/>
              <w:right w:val="single" w:sz="2" w:space="0" w:color="auto"/>
            </w:tcBorders>
          </w:tcPr>
          <w:p w14:paraId="2BCDC23E"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Address:</w:t>
            </w:r>
          </w:p>
        </w:tc>
        <w:tc>
          <w:tcPr>
            <w:tcW w:w="3122" w:type="dxa"/>
            <w:gridSpan w:val="9"/>
            <w:tcBorders>
              <w:top w:val="single" w:sz="4" w:space="0" w:color="auto"/>
              <w:left w:val="single" w:sz="2" w:space="0" w:color="auto"/>
              <w:bottom w:val="single" w:sz="24" w:space="0" w:color="auto"/>
              <w:right w:val="single" w:sz="2" w:space="0" w:color="auto"/>
            </w:tcBorders>
          </w:tcPr>
          <w:p w14:paraId="0FA193E0"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Telephone:</w:t>
            </w:r>
          </w:p>
        </w:tc>
        <w:tc>
          <w:tcPr>
            <w:tcW w:w="3388" w:type="dxa"/>
            <w:gridSpan w:val="6"/>
            <w:tcBorders>
              <w:top w:val="single" w:sz="4" w:space="0" w:color="auto"/>
              <w:left w:val="single" w:sz="2" w:space="0" w:color="auto"/>
              <w:bottom w:val="single" w:sz="24" w:space="0" w:color="auto"/>
              <w:right w:val="single" w:sz="2" w:space="0" w:color="auto"/>
            </w:tcBorders>
          </w:tcPr>
          <w:p w14:paraId="44B2B990" w14:textId="77777777" w:rsidR="00923B46" w:rsidRPr="007C15F5" w:rsidRDefault="00923B46" w:rsidP="00923B46">
            <w:pPr>
              <w:pStyle w:val="TableHeader2Char1CharChar"/>
              <w:keepNext w:val="0"/>
              <w:spacing w:before="20" w:after="20" w:line="240" w:lineRule="auto"/>
              <w:ind w:left="0"/>
              <w:rPr>
                <w:sz w:val="14"/>
                <w:szCs w:val="16"/>
              </w:rPr>
            </w:pPr>
            <w:r w:rsidRPr="007C15F5">
              <w:rPr>
                <w:sz w:val="14"/>
                <w:szCs w:val="16"/>
              </w:rPr>
              <w:t>Fax:</w:t>
            </w:r>
          </w:p>
        </w:tc>
      </w:tr>
      <w:tr w:rsidR="00923B46" w:rsidRPr="007C15F5" w14:paraId="7C283BF6" w14:textId="77777777" w:rsidTr="00557D36">
        <w:trPr>
          <w:cantSplit/>
          <w:trHeight w:val="20"/>
        </w:trPr>
        <w:tc>
          <w:tcPr>
            <w:tcW w:w="9639" w:type="dxa"/>
            <w:gridSpan w:val="22"/>
            <w:tcBorders>
              <w:top w:val="single" w:sz="24" w:space="0" w:color="auto"/>
              <w:left w:val="single" w:sz="2" w:space="0" w:color="auto"/>
              <w:right w:val="single" w:sz="2" w:space="0" w:color="auto"/>
            </w:tcBorders>
          </w:tcPr>
          <w:p w14:paraId="7CF91F07" w14:textId="77777777" w:rsidR="00923B46" w:rsidRPr="007C15F5" w:rsidRDefault="00923B46" w:rsidP="00923B46">
            <w:pPr>
              <w:pStyle w:val="TableHeader2Char1CharChar"/>
              <w:keepNext w:val="0"/>
              <w:spacing w:before="20" w:after="20" w:line="240" w:lineRule="auto"/>
              <w:ind w:left="140" w:right="-108" w:hanging="140"/>
              <w:rPr>
                <w:b w:val="0"/>
                <w:sz w:val="14"/>
                <w:szCs w:val="16"/>
              </w:rPr>
            </w:pPr>
            <w:r w:rsidRPr="007C15F5">
              <w:rPr>
                <w:sz w:val="14"/>
                <w:szCs w:val="16"/>
              </w:rPr>
              <w:t>11. Landing/Transhipment information:</w:t>
            </w:r>
            <w:r w:rsidRPr="007C15F5">
              <w:rPr>
                <w:b w:val="0"/>
                <w:sz w:val="14"/>
                <w:szCs w:val="16"/>
              </w:rPr>
              <w:t xml:space="preserve">  I certify that the above information is complete, true and correct, and that for any </w:t>
            </w:r>
            <w:r w:rsidRPr="007C15F5">
              <w:rPr>
                <w:b w:val="0"/>
                <w:i/>
                <w:sz w:val="14"/>
                <w:szCs w:val="16"/>
              </w:rPr>
              <w:t>Dissostichus</w:t>
            </w:r>
            <w:r w:rsidRPr="007C15F5">
              <w:rPr>
                <w:b w:val="0"/>
                <w:sz w:val="14"/>
                <w:szCs w:val="16"/>
              </w:rPr>
              <w:t xml:space="preserve"> spp. taken in the Convention Area, I certify that it was taken in a manner which is consistent with CCAMLR conservation measures.</w:t>
            </w:r>
          </w:p>
        </w:tc>
      </w:tr>
      <w:tr w:rsidR="00923B46" w:rsidRPr="007C15F5" w14:paraId="7C88352C" w14:textId="77777777" w:rsidTr="009951A4">
        <w:trPr>
          <w:cantSplit/>
          <w:trHeight w:val="624"/>
        </w:trPr>
        <w:tc>
          <w:tcPr>
            <w:tcW w:w="3255" w:type="dxa"/>
            <w:gridSpan w:val="8"/>
            <w:tcBorders>
              <w:left w:val="single" w:sz="2" w:space="0" w:color="auto"/>
              <w:bottom w:val="single" w:sz="2" w:space="0" w:color="auto"/>
            </w:tcBorders>
          </w:tcPr>
          <w:p w14:paraId="2E914647" w14:textId="51869A58" w:rsidR="00923B46" w:rsidRPr="007C15F5" w:rsidRDefault="00923B46" w:rsidP="00923B46">
            <w:pPr>
              <w:pStyle w:val="TableHeader3"/>
              <w:keepNext w:val="0"/>
              <w:spacing w:before="20" w:after="20" w:line="240" w:lineRule="auto"/>
              <w:ind w:left="0"/>
              <w:rPr>
                <w:b w:val="0"/>
                <w:sz w:val="14"/>
                <w:szCs w:val="16"/>
              </w:rPr>
            </w:pPr>
            <w:r w:rsidRPr="007C15F5">
              <w:rPr>
                <w:sz w:val="14"/>
                <w:szCs w:val="16"/>
              </w:rPr>
              <w:t xml:space="preserve">Master of </w:t>
            </w:r>
            <w:r w:rsidR="002304B7" w:rsidRPr="007C15F5">
              <w:rPr>
                <w:sz w:val="14"/>
                <w:szCs w:val="16"/>
              </w:rPr>
              <w:t>fishing vessel or authorised representative</w:t>
            </w:r>
            <w:r w:rsidRPr="007C15F5">
              <w:rPr>
                <w:sz w:val="14"/>
                <w:szCs w:val="16"/>
              </w:rPr>
              <w:t>:</w:t>
            </w:r>
            <w:r w:rsidRPr="007C15F5">
              <w:rPr>
                <w:b w:val="0"/>
                <w:sz w:val="14"/>
                <w:szCs w:val="16"/>
              </w:rPr>
              <w:t xml:space="preserve"> (print in block letters)</w:t>
            </w:r>
          </w:p>
        </w:tc>
        <w:tc>
          <w:tcPr>
            <w:tcW w:w="2042" w:type="dxa"/>
            <w:gridSpan w:val="4"/>
            <w:tcBorders>
              <w:bottom w:val="single" w:sz="2" w:space="0" w:color="auto"/>
            </w:tcBorders>
          </w:tcPr>
          <w:p w14:paraId="1641D9A7" w14:textId="77777777" w:rsidR="00923B46" w:rsidRPr="007C15F5" w:rsidRDefault="00923B46" w:rsidP="00923B46">
            <w:pPr>
              <w:pStyle w:val="TableHeader3"/>
              <w:keepNext w:val="0"/>
              <w:spacing w:before="20" w:after="20" w:line="240" w:lineRule="auto"/>
              <w:ind w:left="0"/>
              <w:rPr>
                <w:sz w:val="14"/>
                <w:szCs w:val="16"/>
              </w:rPr>
            </w:pPr>
            <w:r w:rsidRPr="007C15F5">
              <w:rPr>
                <w:sz w:val="14"/>
                <w:szCs w:val="16"/>
              </w:rPr>
              <w:t>Date:</w:t>
            </w:r>
          </w:p>
        </w:tc>
        <w:tc>
          <w:tcPr>
            <w:tcW w:w="2545" w:type="dxa"/>
            <w:gridSpan w:val="7"/>
            <w:tcBorders>
              <w:bottom w:val="single" w:sz="2" w:space="0" w:color="auto"/>
            </w:tcBorders>
          </w:tcPr>
          <w:p w14:paraId="7747968F" w14:textId="24AAAB27" w:rsidR="00923B46" w:rsidRPr="007C15F5" w:rsidRDefault="00923B46" w:rsidP="00923B46">
            <w:pPr>
              <w:pStyle w:val="TableHeader3"/>
              <w:keepNext w:val="0"/>
              <w:spacing w:before="20" w:after="20" w:line="240" w:lineRule="auto"/>
              <w:ind w:left="0"/>
              <w:rPr>
                <w:sz w:val="14"/>
                <w:szCs w:val="16"/>
              </w:rPr>
            </w:pPr>
            <w:r>
              <w:rPr>
                <w:sz w:val="14"/>
                <w:szCs w:val="16"/>
              </w:rPr>
              <w:t>T</w:t>
            </w:r>
            <w:r w:rsidRPr="007C15F5">
              <w:rPr>
                <w:sz w:val="14"/>
                <w:szCs w:val="16"/>
              </w:rPr>
              <w:t xml:space="preserve">ranshipment </w:t>
            </w:r>
            <w:r w:rsidR="002304B7" w:rsidRPr="007C15F5">
              <w:rPr>
                <w:sz w:val="14"/>
                <w:szCs w:val="16"/>
              </w:rPr>
              <w:t>port and country or at-sea coordinates</w:t>
            </w:r>
            <w:r w:rsidRPr="007C15F5">
              <w:rPr>
                <w:sz w:val="14"/>
                <w:szCs w:val="16"/>
              </w:rPr>
              <w:t>:</w:t>
            </w:r>
          </w:p>
        </w:tc>
        <w:tc>
          <w:tcPr>
            <w:tcW w:w="1797" w:type="dxa"/>
            <w:gridSpan w:val="3"/>
            <w:tcBorders>
              <w:bottom w:val="single" w:sz="2" w:space="0" w:color="auto"/>
            </w:tcBorders>
          </w:tcPr>
          <w:p w14:paraId="1067E350" w14:textId="510ACC35"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Transhipment </w:t>
            </w:r>
            <w:r w:rsidR="002304B7" w:rsidRPr="007C15F5">
              <w:rPr>
                <w:sz w:val="14"/>
                <w:szCs w:val="16"/>
              </w:rPr>
              <w:t>date</w:t>
            </w:r>
            <w:r w:rsidRPr="007C15F5">
              <w:rPr>
                <w:sz w:val="14"/>
                <w:szCs w:val="16"/>
              </w:rPr>
              <w:t>:</w:t>
            </w:r>
          </w:p>
        </w:tc>
      </w:tr>
      <w:tr w:rsidR="00923B46" w:rsidRPr="007C15F5" w:rsidDel="007C429D" w14:paraId="06F178BD" w14:textId="77777777" w:rsidTr="009951A4">
        <w:trPr>
          <w:cantSplit/>
          <w:trHeight w:val="624"/>
        </w:trPr>
        <w:tc>
          <w:tcPr>
            <w:tcW w:w="3255" w:type="dxa"/>
            <w:gridSpan w:val="8"/>
            <w:tcBorders>
              <w:left w:val="single" w:sz="2" w:space="0" w:color="auto"/>
              <w:bottom w:val="single" w:sz="24" w:space="0" w:color="auto"/>
            </w:tcBorders>
          </w:tcPr>
          <w:p w14:paraId="106CD345" w14:textId="77777777" w:rsidR="00923B46" w:rsidRPr="007C15F5" w:rsidRDefault="00923B46" w:rsidP="00923B46">
            <w:pPr>
              <w:pStyle w:val="TableHeader3"/>
              <w:keepNext w:val="0"/>
              <w:spacing w:before="20" w:after="20" w:line="240" w:lineRule="auto"/>
              <w:ind w:left="0"/>
              <w:rPr>
                <w:sz w:val="14"/>
                <w:szCs w:val="16"/>
              </w:rPr>
            </w:pPr>
          </w:p>
        </w:tc>
        <w:tc>
          <w:tcPr>
            <w:tcW w:w="2042" w:type="dxa"/>
            <w:gridSpan w:val="4"/>
            <w:tcBorders>
              <w:bottom w:val="single" w:sz="24" w:space="0" w:color="auto"/>
            </w:tcBorders>
          </w:tcPr>
          <w:p w14:paraId="39F1C254" w14:textId="77777777" w:rsidR="00923B46" w:rsidRPr="007C15F5" w:rsidRDefault="00923B46" w:rsidP="00923B46">
            <w:pPr>
              <w:pStyle w:val="TableHeader3"/>
              <w:keepNext w:val="0"/>
              <w:spacing w:before="20" w:after="20" w:line="240" w:lineRule="auto"/>
              <w:ind w:left="0"/>
              <w:rPr>
                <w:sz w:val="14"/>
                <w:szCs w:val="16"/>
              </w:rPr>
            </w:pPr>
          </w:p>
        </w:tc>
        <w:tc>
          <w:tcPr>
            <w:tcW w:w="2545" w:type="dxa"/>
            <w:gridSpan w:val="7"/>
            <w:tcBorders>
              <w:bottom w:val="single" w:sz="24" w:space="0" w:color="auto"/>
            </w:tcBorders>
          </w:tcPr>
          <w:p w14:paraId="0AB8D634" w14:textId="53A23416" w:rsidR="00923B46" w:rsidRPr="007C15F5" w:rsidDel="007C429D" w:rsidRDefault="00567247" w:rsidP="00923B46">
            <w:pPr>
              <w:pStyle w:val="TableHeader3"/>
              <w:keepNext w:val="0"/>
              <w:spacing w:before="20" w:after="20" w:line="240" w:lineRule="auto"/>
              <w:ind w:left="0"/>
              <w:rPr>
                <w:sz w:val="14"/>
                <w:szCs w:val="16"/>
              </w:rPr>
            </w:pPr>
            <w:r>
              <w:rPr>
                <w:sz w:val="14"/>
                <w:szCs w:val="16"/>
              </w:rPr>
              <w:t>L</w:t>
            </w:r>
            <w:r w:rsidR="002304B7">
              <w:rPr>
                <w:sz w:val="14"/>
                <w:szCs w:val="16"/>
              </w:rPr>
              <w:t xml:space="preserve">anding </w:t>
            </w:r>
            <w:r w:rsidR="00FE716D">
              <w:rPr>
                <w:sz w:val="14"/>
                <w:szCs w:val="16"/>
              </w:rPr>
              <w:t>port and country</w:t>
            </w:r>
            <w:r w:rsidR="00557D36">
              <w:rPr>
                <w:sz w:val="14"/>
                <w:szCs w:val="16"/>
              </w:rPr>
              <w:t>:</w:t>
            </w:r>
          </w:p>
        </w:tc>
        <w:tc>
          <w:tcPr>
            <w:tcW w:w="1797" w:type="dxa"/>
            <w:gridSpan w:val="3"/>
            <w:tcBorders>
              <w:bottom w:val="single" w:sz="24" w:space="0" w:color="auto"/>
            </w:tcBorders>
          </w:tcPr>
          <w:p w14:paraId="6FFE3984" w14:textId="78202C50" w:rsidR="00923B46" w:rsidRPr="007C15F5" w:rsidDel="007C429D" w:rsidRDefault="00567247" w:rsidP="00923B46">
            <w:pPr>
              <w:pStyle w:val="TableHeader3"/>
              <w:keepNext w:val="0"/>
              <w:spacing w:before="20" w:after="20" w:line="240" w:lineRule="auto"/>
              <w:ind w:left="0"/>
              <w:rPr>
                <w:sz w:val="14"/>
                <w:szCs w:val="16"/>
              </w:rPr>
            </w:pPr>
            <w:r>
              <w:rPr>
                <w:sz w:val="14"/>
                <w:szCs w:val="16"/>
              </w:rPr>
              <w:t>Landing date:</w:t>
            </w:r>
          </w:p>
        </w:tc>
      </w:tr>
      <w:tr w:rsidR="00923B46" w:rsidRPr="007C15F5" w14:paraId="5173F1BB" w14:textId="77777777" w:rsidTr="00557D36">
        <w:trPr>
          <w:cantSplit/>
        </w:trPr>
        <w:tc>
          <w:tcPr>
            <w:tcW w:w="9639" w:type="dxa"/>
            <w:gridSpan w:val="22"/>
            <w:tcBorders>
              <w:top w:val="single" w:sz="24" w:space="0" w:color="auto"/>
              <w:left w:val="single" w:sz="2" w:space="0" w:color="auto"/>
            </w:tcBorders>
          </w:tcPr>
          <w:p w14:paraId="78B1A0D5" w14:textId="02DF212A" w:rsidR="00923B46" w:rsidRPr="007C15F5" w:rsidRDefault="00923B46" w:rsidP="00923B46">
            <w:pPr>
              <w:pStyle w:val="TableHeader2Char1CharChar"/>
              <w:keepNext w:val="0"/>
              <w:spacing w:before="20" w:after="20" w:line="240" w:lineRule="auto"/>
              <w:ind w:left="0"/>
              <w:rPr>
                <w:b w:val="0"/>
                <w:sz w:val="14"/>
                <w:szCs w:val="16"/>
              </w:rPr>
            </w:pPr>
            <w:r w:rsidRPr="007C15F5">
              <w:rPr>
                <w:sz w:val="14"/>
                <w:szCs w:val="16"/>
              </w:rPr>
              <w:t xml:space="preserve">12A1. Certificate of </w:t>
            </w:r>
            <w:r w:rsidR="002304B7" w:rsidRPr="007C15F5">
              <w:rPr>
                <w:sz w:val="14"/>
                <w:szCs w:val="16"/>
              </w:rPr>
              <w:t>transhipment</w:t>
            </w:r>
            <w:r w:rsidR="002304B7">
              <w:rPr>
                <w:sz w:val="14"/>
                <w:szCs w:val="16"/>
              </w:rPr>
              <w:t xml:space="preserve"> </w:t>
            </w:r>
            <w:r w:rsidR="00FE716D">
              <w:rPr>
                <w:sz w:val="14"/>
                <w:szCs w:val="16"/>
              </w:rPr>
              <w:t>and subsequent landing</w:t>
            </w:r>
            <w:r w:rsidRPr="007C15F5">
              <w:rPr>
                <w:sz w:val="14"/>
                <w:szCs w:val="16"/>
              </w:rPr>
              <w:t>:</w:t>
            </w:r>
            <w:r w:rsidRPr="007C15F5">
              <w:rPr>
                <w:b w:val="0"/>
                <w:sz w:val="14"/>
                <w:szCs w:val="16"/>
              </w:rPr>
              <w:t xml:space="preserve"> I certify that the above information is complete, true and correct to the best of my knowledge.</w:t>
            </w:r>
          </w:p>
        </w:tc>
      </w:tr>
      <w:tr w:rsidR="00923B46" w:rsidRPr="007C15F5" w14:paraId="2E039DF7" w14:textId="77777777" w:rsidTr="00557D36">
        <w:trPr>
          <w:cantSplit/>
          <w:trHeight w:val="624"/>
        </w:trPr>
        <w:tc>
          <w:tcPr>
            <w:tcW w:w="3975" w:type="dxa"/>
            <w:gridSpan w:val="10"/>
            <w:tcBorders>
              <w:left w:val="single" w:sz="2" w:space="0" w:color="auto"/>
            </w:tcBorders>
          </w:tcPr>
          <w:p w14:paraId="680D7191" w14:textId="289915AD"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Master of </w:t>
            </w:r>
            <w:r w:rsidR="002304B7" w:rsidRPr="007C15F5">
              <w:rPr>
                <w:sz w:val="14"/>
                <w:szCs w:val="16"/>
              </w:rPr>
              <w:t>receiving vessel</w:t>
            </w:r>
            <w:r w:rsidRPr="007C15F5">
              <w:rPr>
                <w:sz w:val="14"/>
                <w:szCs w:val="16"/>
              </w:rPr>
              <w:t>:</w:t>
            </w:r>
          </w:p>
        </w:tc>
        <w:tc>
          <w:tcPr>
            <w:tcW w:w="2869" w:type="dxa"/>
            <w:gridSpan w:val="8"/>
          </w:tcPr>
          <w:p w14:paraId="66CAB153" w14:textId="258A0AE5"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Vessel </w:t>
            </w:r>
            <w:r w:rsidR="002304B7" w:rsidRPr="007C15F5">
              <w:rPr>
                <w:sz w:val="14"/>
                <w:szCs w:val="16"/>
              </w:rPr>
              <w:t>name</w:t>
            </w:r>
            <w:r w:rsidRPr="007C15F5">
              <w:rPr>
                <w:sz w:val="14"/>
                <w:szCs w:val="16"/>
              </w:rPr>
              <w:t>:</w:t>
            </w:r>
          </w:p>
        </w:tc>
        <w:tc>
          <w:tcPr>
            <w:tcW w:w="998" w:type="dxa"/>
          </w:tcPr>
          <w:p w14:paraId="09019B57" w14:textId="1245B038"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tc>
        <w:tc>
          <w:tcPr>
            <w:tcW w:w="1797" w:type="dxa"/>
            <w:gridSpan w:val="3"/>
          </w:tcPr>
          <w:p w14:paraId="1DB11872" w14:textId="3C7AA661" w:rsidR="00923B46" w:rsidRPr="007C15F5" w:rsidRDefault="00923B46" w:rsidP="00923B46">
            <w:pPr>
              <w:pStyle w:val="TableHeader3"/>
              <w:keepNext w:val="0"/>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t>:</w:t>
            </w:r>
          </w:p>
        </w:tc>
      </w:tr>
      <w:tr w:rsidR="00923B46" w:rsidRPr="007C15F5" w14:paraId="1452B003" w14:textId="77777777" w:rsidTr="00557D36">
        <w:trPr>
          <w:cantSplit/>
          <w:trHeight w:val="624"/>
        </w:trPr>
        <w:tc>
          <w:tcPr>
            <w:tcW w:w="3975" w:type="dxa"/>
            <w:gridSpan w:val="10"/>
            <w:tcBorders>
              <w:left w:val="single" w:sz="2" w:space="0" w:color="auto"/>
            </w:tcBorders>
          </w:tcPr>
          <w:p w14:paraId="5BCFCA52" w14:textId="77777777" w:rsidR="00923B46" w:rsidRPr="007C15F5" w:rsidRDefault="00923B46" w:rsidP="00923B46">
            <w:pPr>
              <w:pStyle w:val="TableHeader3"/>
              <w:keepNext w:val="0"/>
              <w:spacing w:before="20" w:after="20" w:line="240" w:lineRule="auto"/>
              <w:ind w:left="0"/>
              <w:rPr>
                <w:sz w:val="14"/>
                <w:szCs w:val="16"/>
              </w:rPr>
            </w:pPr>
          </w:p>
        </w:tc>
        <w:tc>
          <w:tcPr>
            <w:tcW w:w="2869" w:type="dxa"/>
            <w:gridSpan w:val="8"/>
          </w:tcPr>
          <w:p w14:paraId="4D919177" w14:textId="10B50AF5" w:rsidR="00923B46" w:rsidRPr="007C15F5" w:rsidRDefault="00567247" w:rsidP="00923B46">
            <w:pPr>
              <w:pStyle w:val="TableHeader3"/>
              <w:keepNext w:val="0"/>
              <w:spacing w:before="20" w:after="20" w:line="240" w:lineRule="auto"/>
              <w:ind w:left="0"/>
              <w:rPr>
                <w:sz w:val="14"/>
                <w:szCs w:val="16"/>
              </w:rPr>
            </w:pPr>
            <w:r>
              <w:rPr>
                <w:sz w:val="14"/>
                <w:szCs w:val="16"/>
              </w:rPr>
              <w:t>Intended l</w:t>
            </w:r>
            <w:r w:rsidR="00FE716D">
              <w:rPr>
                <w:sz w:val="14"/>
                <w:szCs w:val="16"/>
              </w:rPr>
              <w:t>anding port and country:</w:t>
            </w:r>
          </w:p>
        </w:tc>
        <w:tc>
          <w:tcPr>
            <w:tcW w:w="2795" w:type="dxa"/>
            <w:gridSpan w:val="4"/>
          </w:tcPr>
          <w:p w14:paraId="64866EBA" w14:textId="0C72201D" w:rsidR="00923B46" w:rsidRPr="007C15F5" w:rsidRDefault="00567247" w:rsidP="00923B46">
            <w:pPr>
              <w:pStyle w:val="TableHeader3"/>
              <w:keepNext w:val="0"/>
              <w:spacing w:before="20" w:after="20" w:line="240" w:lineRule="auto"/>
              <w:ind w:left="0"/>
              <w:rPr>
                <w:sz w:val="14"/>
                <w:szCs w:val="16"/>
              </w:rPr>
            </w:pPr>
            <w:r>
              <w:rPr>
                <w:sz w:val="14"/>
                <w:szCs w:val="16"/>
              </w:rPr>
              <w:t>Intended d</w:t>
            </w:r>
            <w:r w:rsidR="00FE716D" w:rsidRPr="00567247">
              <w:rPr>
                <w:sz w:val="14"/>
                <w:szCs w:val="16"/>
              </w:rPr>
              <w:t>ate</w:t>
            </w:r>
            <w:r>
              <w:rPr>
                <w:sz w:val="14"/>
                <w:szCs w:val="16"/>
              </w:rPr>
              <w:t xml:space="preserve"> of landing</w:t>
            </w:r>
            <w:r w:rsidR="00FE716D">
              <w:rPr>
                <w:sz w:val="14"/>
                <w:szCs w:val="16"/>
              </w:rPr>
              <w:t>:</w:t>
            </w:r>
          </w:p>
        </w:tc>
      </w:tr>
      <w:tr w:rsidR="00AC36F3" w:rsidRPr="007C15F5" w14:paraId="34CB1A71" w14:textId="77777777" w:rsidTr="00557D36">
        <w:trPr>
          <w:cantSplit/>
        </w:trPr>
        <w:tc>
          <w:tcPr>
            <w:tcW w:w="9639" w:type="dxa"/>
            <w:gridSpan w:val="22"/>
            <w:tcBorders>
              <w:left w:val="single" w:sz="2" w:space="0" w:color="auto"/>
            </w:tcBorders>
          </w:tcPr>
          <w:p w14:paraId="43371FC8" w14:textId="551CE3EE" w:rsidR="00AC36F3" w:rsidRPr="007C15F5" w:rsidRDefault="00AC36F3" w:rsidP="00615CD3">
            <w:pPr>
              <w:pStyle w:val="TableHeader2Char1CharChar"/>
              <w:keepNext w:val="0"/>
              <w:spacing w:before="20" w:after="20" w:line="240" w:lineRule="auto"/>
              <w:ind w:left="0"/>
              <w:rPr>
                <w:sz w:val="14"/>
                <w:szCs w:val="16"/>
              </w:rPr>
            </w:pPr>
            <w:r w:rsidRPr="007C15F5">
              <w:rPr>
                <w:sz w:val="14"/>
                <w:szCs w:val="16"/>
              </w:rPr>
              <w:t xml:space="preserve">12B1. Transhipment within a </w:t>
            </w:r>
            <w:r w:rsidR="002304B7" w:rsidRPr="007C15F5">
              <w:rPr>
                <w:sz w:val="14"/>
                <w:szCs w:val="16"/>
              </w:rPr>
              <w:t>port area</w:t>
            </w:r>
            <w:r w:rsidR="002304B7" w:rsidRPr="007C15F5">
              <w:rPr>
                <w:b w:val="0"/>
                <w:sz w:val="14"/>
                <w:szCs w:val="16"/>
              </w:rPr>
              <w:t xml:space="preserve"> </w:t>
            </w:r>
            <w:r w:rsidRPr="007C15F5">
              <w:rPr>
                <w:b w:val="0"/>
                <w:sz w:val="14"/>
                <w:szCs w:val="16"/>
              </w:rPr>
              <w:t>(countersignature by Port Authority if appropriate)</w:t>
            </w:r>
          </w:p>
        </w:tc>
      </w:tr>
      <w:tr w:rsidR="00AC36F3" w:rsidRPr="007C15F5" w14:paraId="7CA15A9A" w14:textId="77777777" w:rsidTr="00557D36">
        <w:trPr>
          <w:cantSplit/>
          <w:trHeight w:val="624"/>
        </w:trPr>
        <w:tc>
          <w:tcPr>
            <w:tcW w:w="2505" w:type="dxa"/>
            <w:gridSpan w:val="3"/>
            <w:tcBorders>
              <w:left w:val="single" w:sz="2" w:space="0" w:color="auto"/>
              <w:bottom w:val="single" w:sz="2" w:space="0" w:color="auto"/>
            </w:tcBorders>
          </w:tcPr>
          <w:p w14:paraId="6EC23245"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Name:</w:t>
            </w:r>
          </w:p>
        </w:tc>
        <w:tc>
          <w:tcPr>
            <w:tcW w:w="5337" w:type="dxa"/>
            <w:gridSpan w:val="16"/>
            <w:tcBorders>
              <w:bottom w:val="single" w:sz="2" w:space="0" w:color="auto"/>
            </w:tcBorders>
          </w:tcPr>
          <w:p w14:paraId="2B0F7D60"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Authority:</w:t>
            </w:r>
          </w:p>
        </w:tc>
        <w:tc>
          <w:tcPr>
            <w:tcW w:w="1797" w:type="dxa"/>
            <w:gridSpan w:val="3"/>
            <w:tcBorders>
              <w:bottom w:val="single" w:sz="2" w:space="0" w:color="auto"/>
            </w:tcBorders>
          </w:tcPr>
          <w:p w14:paraId="0C498C8B" w14:textId="77777777" w:rsidR="00AC36F3" w:rsidRPr="007C15F5" w:rsidRDefault="00AC36F3" w:rsidP="00615CD3">
            <w:pPr>
              <w:pStyle w:val="TableHeader3"/>
              <w:keepNext w:val="0"/>
              <w:spacing w:before="20" w:after="20" w:line="240" w:lineRule="auto"/>
              <w:ind w:left="0"/>
              <w:rPr>
                <w:sz w:val="14"/>
                <w:szCs w:val="16"/>
              </w:rPr>
            </w:pPr>
            <w:r w:rsidRPr="007C15F5">
              <w:rPr>
                <w:sz w:val="14"/>
                <w:szCs w:val="16"/>
              </w:rPr>
              <w:t>Date:</w:t>
            </w:r>
          </w:p>
        </w:tc>
      </w:tr>
      <w:tr w:rsidR="0092069A" w:rsidRPr="007C15F5" w14:paraId="51696DFD" w14:textId="77777777" w:rsidTr="00557D36">
        <w:trPr>
          <w:cantSplit/>
        </w:trPr>
        <w:tc>
          <w:tcPr>
            <w:tcW w:w="9639" w:type="dxa"/>
            <w:gridSpan w:val="22"/>
            <w:tcBorders>
              <w:top w:val="single" w:sz="24" w:space="0" w:color="auto"/>
              <w:left w:val="single" w:sz="4" w:space="0" w:color="auto"/>
              <w:bottom w:val="single" w:sz="4" w:space="0" w:color="auto"/>
              <w:right w:val="single" w:sz="4" w:space="0" w:color="auto"/>
            </w:tcBorders>
          </w:tcPr>
          <w:p w14:paraId="72C02C1E" w14:textId="1146BA7A" w:rsidR="0092069A" w:rsidRPr="007C15F5" w:rsidRDefault="0092069A" w:rsidP="00EB351E">
            <w:pPr>
              <w:pStyle w:val="TableHeader3"/>
              <w:keepNext w:val="0"/>
              <w:spacing w:before="20" w:after="20" w:line="240" w:lineRule="auto"/>
              <w:ind w:left="0"/>
              <w:rPr>
                <w:b w:val="0"/>
                <w:sz w:val="14"/>
                <w:szCs w:val="16"/>
              </w:rPr>
            </w:pPr>
            <w:r>
              <w:br w:type="page"/>
            </w:r>
            <w:r w:rsidRPr="007C15F5">
              <w:rPr>
                <w:sz w:val="14"/>
                <w:szCs w:val="16"/>
              </w:rPr>
              <w:t xml:space="preserve">13. Certificate of </w:t>
            </w:r>
            <w:r w:rsidR="002304B7" w:rsidRPr="007C15F5">
              <w:rPr>
                <w:sz w:val="14"/>
                <w:szCs w:val="16"/>
              </w:rPr>
              <w:t>landing</w:t>
            </w:r>
            <w:r w:rsidRPr="007C15F5">
              <w:rPr>
                <w:sz w:val="14"/>
                <w:szCs w:val="16"/>
              </w:rPr>
              <w:t xml:space="preserve">: </w:t>
            </w:r>
            <w:r w:rsidRPr="007C15F5">
              <w:rPr>
                <w:b w:val="0"/>
                <w:sz w:val="14"/>
                <w:szCs w:val="16"/>
              </w:rPr>
              <w:t xml:space="preserve"> I certify that the above information is complete, true and correct to the best of my knowledge.</w:t>
            </w:r>
          </w:p>
        </w:tc>
      </w:tr>
      <w:tr w:rsidR="0092069A" w:rsidRPr="007C15F5" w14:paraId="60460B59" w14:textId="77777777" w:rsidTr="00557D36">
        <w:trPr>
          <w:cantSplit/>
          <w:trHeight w:val="561"/>
        </w:trPr>
        <w:tc>
          <w:tcPr>
            <w:tcW w:w="2445" w:type="dxa"/>
            <w:gridSpan w:val="2"/>
            <w:tcBorders>
              <w:top w:val="single" w:sz="4" w:space="0" w:color="auto"/>
              <w:left w:val="single" w:sz="4" w:space="0" w:color="auto"/>
              <w:bottom w:val="single" w:sz="4" w:space="0" w:color="auto"/>
              <w:right w:val="single" w:sz="4" w:space="0" w:color="auto"/>
            </w:tcBorders>
          </w:tcPr>
          <w:p w14:paraId="54AD5CC0"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Name:</w:t>
            </w:r>
          </w:p>
        </w:tc>
        <w:tc>
          <w:tcPr>
            <w:tcW w:w="3169" w:type="dxa"/>
            <w:gridSpan w:val="12"/>
            <w:tcBorders>
              <w:top w:val="single" w:sz="4" w:space="0" w:color="auto"/>
              <w:left w:val="single" w:sz="4" w:space="0" w:color="auto"/>
              <w:bottom w:val="single" w:sz="4" w:space="0" w:color="auto"/>
              <w:right w:val="single" w:sz="4" w:space="0" w:color="auto"/>
            </w:tcBorders>
          </w:tcPr>
          <w:p w14:paraId="19CC036D"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Authority:</w:t>
            </w:r>
          </w:p>
        </w:tc>
        <w:tc>
          <w:tcPr>
            <w:tcW w:w="4025" w:type="dxa"/>
            <w:gridSpan w:val="8"/>
            <w:tcBorders>
              <w:top w:val="single" w:sz="4" w:space="0" w:color="auto"/>
              <w:left w:val="single" w:sz="4" w:space="0" w:color="auto"/>
              <w:bottom w:val="single" w:sz="4" w:space="0" w:color="auto"/>
              <w:right w:val="single" w:sz="4" w:space="0" w:color="auto"/>
            </w:tcBorders>
          </w:tcPr>
          <w:p w14:paraId="42AC1FA0" w14:textId="77777777" w:rsidR="0092069A" w:rsidRPr="007C15F5" w:rsidRDefault="0092069A" w:rsidP="00EB351E">
            <w:pPr>
              <w:pStyle w:val="TableHeader3"/>
              <w:keepNext w:val="0"/>
              <w:spacing w:before="20" w:after="20" w:line="240" w:lineRule="auto"/>
              <w:ind w:left="0"/>
              <w:rPr>
                <w:sz w:val="14"/>
                <w:szCs w:val="16"/>
              </w:rPr>
            </w:pPr>
            <w:r w:rsidRPr="007C15F5">
              <w:rPr>
                <w:sz w:val="14"/>
                <w:szCs w:val="16"/>
              </w:rPr>
              <w:t>Date:</w:t>
            </w:r>
          </w:p>
        </w:tc>
      </w:tr>
    </w:tbl>
    <w:p w14:paraId="7A2E4772" w14:textId="77777777" w:rsidR="0092069A" w:rsidRPr="00557D36" w:rsidRDefault="0092069A" w:rsidP="0092069A">
      <w:pPr>
        <w:rPr>
          <w:sz w:val="8"/>
        </w:rPr>
      </w:pPr>
    </w:p>
    <w:p w14:paraId="7BDD1724" w14:textId="77777777" w:rsidR="001A4B9C" w:rsidRPr="007C15F5" w:rsidRDefault="001A4B9C" w:rsidP="001A4B9C">
      <w:pPr>
        <w:rPr>
          <w:sz w:val="12"/>
          <w:szCs w:val="16"/>
        </w:rPr>
        <w:sectPr w:rsidR="001A4B9C" w:rsidRPr="007C15F5" w:rsidSect="00612D18">
          <w:headerReference w:type="even" r:id="rId10"/>
          <w:headerReference w:type="default" r:id="rId11"/>
          <w:footerReference w:type="even" r:id="rId12"/>
          <w:footerReference w:type="default" r:id="rId13"/>
          <w:headerReference w:type="first" r:id="rId14"/>
          <w:pgSz w:w="11900" w:h="16840" w:code="9"/>
          <w:pgMar w:top="1559" w:right="1418" w:bottom="851" w:left="1418" w:header="992" w:footer="964" w:gutter="0"/>
          <w:cols w:space="708"/>
          <w:noEndnote/>
          <w:docGrid w:linePitch="326"/>
        </w:sectPr>
      </w:pPr>
    </w:p>
    <w:tbl>
      <w:tblPr>
        <w:tblStyle w:val="TableGrid"/>
        <w:tblW w:w="9495" w:type="dxa"/>
        <w:tblLayout w:type="fixed"/>
        <w:tblLook w:val="0000" w:firstRow="0" w:lastRow="0" w:firstColumn="0" w:lastColumn="0" w:noHBand="0" w:noVBand="0"/>
      </w:tblPr>
      <w:tblGrid>
        <w:gridCol w:w="2895"/>
        <w:gridCol w:w="362"/>
        <w:gridCol w:w="1496"/>
        <w:gridCol w:w="790"/>
        <w:gridCol w:w="235"/>
        <w:gridCol w:w="3717"/>
      </w:tblGrid>
      <w:tr w:rsidR="001A4B9C" w:rsidRPr="007C15F5" w14:paraId="50A0ED1B" w14:textId="77777777" w:rsidTr="00923B46">
        <w:tc>
          <w:tcPr>
            <w:tcW w:w="9495" w:type="dxa"/>
            <w:gridSpan w:val="6"/>
            <w:tcBorders>
              <w:top w:val="single" w:sz="4" w:space="0" w:color="auto"/>
            </w:tcBorders>
            <w:noWrap/>
          </w:tcPr>
          <w:p w14:paraId="6BCDC8E5" w14:textId="77777777" w:rsidR="001A4B9C" w:rsidRPr="007C15F5" w:rsidRDefault="001A4B9C" w:rsidP="00923B46">
            <w:pPr>
              <w:tabs>
                <w:tab w:val="right" w:pos="9281"/>
              </w:tabs>
              <w:spacing w:before="20" w:after="20"/>
              <w:ind w:left="3000"/>
              <w:rPr>
                <w:b/>
                <w:bCs/>
                <w:sz w:val="14"/>
              </w:rPr>
            </w:pPr>
            <w:r w:rsidRPr="007C15F5">
              <w:rPr>
                <w:b/>
                <w:bCs/>
                <w:i/>
                <w:sz w:val="14"/>
              </w:rPr>
              <w:lastRenderedPageBreak/>
              <w:t>DISSOSTICHUS</w:t>
            </w:r>
            <w:r w:rsidRPr="007C15F5">
              <w:rPr>
                <w:b/>
                <w:bCs/>
                <w:sz w:val="14"/>
              </w:rPr>
              <w:t xml:space="preserve"> EXPORT DOCUMENT</w:t>
            </w:r>
            <w:r w:rsidRPr="007C15F5">
              <w:rPr>
                <w:b/>
                <w:bCs/>
                <w:sz w:val="14"/>
              </w:rPr>
              <w:tab/>
              <w:t>V1.8</w:t>
            </w:r>
          </w:p>
        </w:tc>
      </w:tr>
      <w:tr w:rsidR="001A4B9C" w:rsidRPr="007C15F5" w14:paraId="47CB0B36" w14:textId="77777777" w:rsidTr="00923B46">
        <w:tc>
          <w:tcPr>
            <w:tcW w:w="4753" w:type="dxa"/>
            <w:gridSpan w:val="3"/>
            <w:noWrap/>
          </w:tcPr>
          <w:p w14:paraId="48B4FEA6" w14:textId="0B075651" w:rsidR="001A4B9C" w:rsidRPr="007C15F5" w:rsidRDefault="001A4B9C" w:rsidP="00923B46">
            <w:pPr>
              <w:spacing w:before="20" w:after="20"/>
              <w:rPr>
                <w:b/>
                <w:bCs/>
                <w:sz w:val="14"/>
              </w:rPr>
            </w:pPr>
            <w:r w:rsidRPr="007C15F5">
              <w:rPr>
                <w:b/>
                <w:bCs/>
                <w:sz w:val="14"/>
              </w:rPr>
              <w:t xml:space="preserve">Catch Document </w:t>
            </w:r>
            <w:r w:rsidR="002304B7" w:rsidRPr="007C15F5">
              <w:rPr>
                <w:b/>
                <w:bCs/>
                <w:sz w:val="14"/>
              </w:rPr>
              <w:t>number</w:t>
            </w:r>
            <w:r w:rsidRPr="007C15F5">
              <w:rPr>
                <w:b/>
                <w:bCs/>
                <w:sz w:val="14"/>
              </w:rPr>
              <w:t>:</w:t>
            </w:r>
          </w:p>
        </w:tc>
        <w:tc>
          <w:tcPr>
            <w:tcW w:w="4742" w:type="dxa"/>
            <w:gridSpan w:val="3"/>
            <w:noWrap/>
          </w:tcPr>
          <w:p w14:paraId="6299F7FA" w14:textId="77777777" w:rsidR="001A4B9C" w:rsidRPr="007C15F5" w:rsidRDefault="001A4B9C" w:rsidP="00923B46">
            <w:pPr>
              <w:spacing w:before="20" w:after="20"/>
              <w:rPr>
                <w:b/>
                <w:bCs/>
                <w:sz w:val="14"/>
              </w:rPr>
            </w:pPr>
            <w:r w:rsidRPr="007C15F5">
              <w:rPr>
                <w:b/>
                <w:bCs/>
                <w:sz w:val="14"/>
              </w:rPr>
              <w:t>Export code:</w:t>
            </w:r>
          </w:p>
        </w:tc>
      </w:tr>
      <w:tr w:rsidR="001A4B9C" w:rsidRPr="007C15F5" w14:paraId="68A4C674" w14:textId="77777777" w:rsidTr="00923B46">
        <w:tc>
          <w:tcPr>
            <w:tcW w:w="2895" w:type="dxa"/>
            <w:tcBorders>
              <w:bottom w:val="single" w:sz="4" w:space="0" w:color="auto"/>
            </w:tcBorders>
            <w:noWrap/>
          </w:tcPr>
          <w:p w14:paraId="5379E4D7" w14:textId="77777777" w:rsidR="001A4B9C" w:rsidRPr="007C15F5" w:rsidRDefault="001A4B9C" w:rsidP="00923B46">
            <w:pPr>
              <w:spacing w:before="20" w:after="20"/>
              <w:rPr>
                <w:b/>
                <w:bCs/>
                <w:sz w:val="14"/>
              </w:rPr>
            </w:pPr>
            <w:r w:rsidRPr="007C15F5">
              <w:rPr>
                <w:b/>
                <w:bCs/>
                <w:sz w:val="14"/>
              </w:rPr>
              <w:t xml:space="preserve">From: </w:t>
            </w:r>
          </w:p>
        </w:tc>
        <w:tc>
          <w:tcPr>
            <w:tcW w:w="1858" w:type="dxa"/>
            <w:gridSpan w:val="2"/>
            <w:tcBorders>
              <w:bottom w:val="single" w:sz="4" w:space="0" w:color="auto"/>
            </w:tcBorders>
            <w:noWrap/>
          </w:tcPr>
          <w:p w14:paraId="064CFE3A" w14:textId="77777777" w:rsidR="001A4B9C" w:rsidRPr="007C15F5" w:rsidRDefault="001A4B9C" w:rsidP="00923B46">
            <w:pPr>
              <w:spacing w:before="20" w:after="20"/>
              <w:rPr>
                <w:b/>
                <w:bCs/>
                <w:sz w:val="14"/>
              </w:rPr>
            </w:pPr>
            <w:r w:rsidRPr="007C15F5">
              <w:rPr>
                <w:b/>
                <w:bCs/>
                <w:sz w:val="14"/>
              </w:rPr>
              <w:t>To:</w:t>
            </w:r>
          </w:p>
        </w:tc>
        <w:tc>
          <w:tcPr>
            <w:tcW w:w="4742" w:type="dxa"/>
            <w:gridSpan w:val="3"/>
            <w:tcBorders>
              <w:bottom w:val="single" w:sz="4" w:space="0" w:color="auto"/>
            </w:tcBorders>
            <w:noWrap/>
          </w:tcPr>
          <w:p w14:paraId="52C19CAF" w14:textId="22E850A4" w:rsidR="001A4B9C" w:rsidRPr="007C15F5" w:rsidRDefault="001A4B9C" w:rsidP="00923B46">
            <w:pPr>
              <w:spacing w:before="20" w:after="20"/>
              <w:rPr>
                <w:b/>
                <w:bCs/>
                <w:sz w:val="14"/>
              </w:rPr>
            </w:pPr>
            <w:r w:rsidRPr="007C15F5">
              <w:rPr>
                <w:b/>
                <w:bCs/>
                <w:sz w:val="14"/>
              </w:rPr>
              <w:t xml:space="preserve">Fishing </w:t>
            </w:r>
            <w:r w:rsidR="002304B7" w:rsidRPr="007C15F5">
              <w:rPr>
                <w:b/>
                <w:bCs/>
                <w:sz w:val="14"/>
              </w:rPr>
              <w:t>vessel name</w:t>
            </w:r>
            <w:r w:rsidRPr="007C15F5">
              <w:rPr>
                <w:b/>
                <w:bCs/>
                <w:sz w:val="14"/>
              </w:rPr>
              <w:t>:</w:t>
            </w:r>
          </w:p>
        </w:tc>
      </w:tr>
      <w:tr w:rsidR="001A4B9C" w:rsidRPr="007C15F5" w14:paraId="0070FAD4" w14:textId="77777777" w:rsidTr="00923B46">
        <w:trPr>
          <w:trHeight w:val="195"/>
        </w:trPr>
        <w:tc>
          <w:tcPr>
            <w:tcW w:w="9495" w:type="dxa"/>
            <w:gridSpan w:val="6"/>
            <w:vMerge w:val="restart"/>
            <w:tcBorders>
              <w:left w:val="nil"/>
              <w:right w:val="nil"/>
            </w:tcBorders>
            <w:noWrap/>
          </w:tcPr>
          <w:p w14:paraId="145E4B07" w14:textId="77777777" w:rsidR="001A4B9C" w:rsidRPr="007C15F5" w:rsidRDefault="001A4B9C" w:rsidP="00923B46">
            <w:pPr>
              <w:spacing w:before="20" w:after="20"/>
              <w:rPr>
                <w:b/>
                <w:bCs/>
                <w:sz w:val="14"/>
              </w:rPr>
            </w:pPr>
            <w:r w:rsidRPr="007C15F5">
              <w:rPr>
                <w:b/>
                <w:bCs/>
                <w:sz w:val="14"/>
              </w:rPr>
              <w:t> </w:t>
            </w:r>
          </w:p>
        </w:tc>
      </w:tr>
      <w:tr w:rsidR="001A4B9C" w:rsidRPr="007C15F5" w14:paraId="59274EEC" w14:textId="77777777" w:rsidTr="00923B46">
        <w:trPr>
          <w:trHeight w:val="210"/>
        </w:trPr>
        <w:tc>
          <w:tcPr>
            <w:tcW w:w="9495" w:type="dxa"/>
            <w:gridSpan w:val="6"/>
            <w:vMerge/>
            <w:tcBorders>
              <w:left w:val="nil"/>
              <w:right w:val="nil"/>
            </w:tcBorders>
          </w:tcPr>
          <w:p w14:paraId="09533BBC" w14:textId="77777777" w:rsidR="001A4B9C" w:rsidRPr="007C15F5" w:rsidRDefault="001A4B9C" w:rsidP="00923B46">
            <w:pPr>
              <w:spacing w:before="20" w:after="20"/>
              <w:rPr>
                <w:b/>
                <w:bCs/>
                <w:sz w:val="14"/>
              </w:rPr>
            </w:pPr>
          </w:p>
        </w:tc>
      </w:tr>
      <w:tr w:rsidR="001A4B9C" w:rsidRPr="007C15F5" w14:paraId="5CD9A43A" w14:textId="77777777" w:rsidTr="00923B46">
        <w:tc>
          <w:tcPr>
            <w:tcW w:w="9495" w:type="dxa"/>
            <w:gridSpan w:val="6"/>
            <w:shd w:val="clear" w:color="auto" w:fill="EEECE1" w:themeFill="background2"/>
            <w:noWrap/>
          </w:tcPr>
          <w:p w14:paraId="540B9ED8" w14:textId="3F9972E1" w:rsidR="001A4B9C" w:rsidRPr="007C15F5" w:rsidRDefault="001A4B9C" w:rsidP="00923B46">
            <w:pPr>
              <w:spacing w:before="20" w:after="20"/>
              <w:rPr>
                <w:b/>
                <w:bCs/>
                <w:sz w:val="14"/>
              </w:rPr>
            </w:pPr>
            <w:r w:rsidRPr="007C15F5">
              <w:rPr>
                <w:b/>
                <w:bCs/>
                <w:sz w:val="14"/>
              </w:rPr>
              <w:t xml:space="preserve">1. Description of </w:t>
            </w:r>
            <w:r w:rsidR="002304B7" w:rsidRPr="007C15F5">
              <w:rPr>
                <w:b/>
                <w:bCs/>
                <w:sz w:val="14"/>
              </w:rPr>
              <w:t xml:space="preserve">fish exported </w:t>
            </w:r>
          </w:p>
        </w:tc>
      </w:tr>
      <w:tr w:rsidR="001A4B9C" w:rsidRPr="007C15F5" w14:paraId="61B2CC58" w14:textId="77777777" w:rsidTr="00923B46">
        <w:tc>
          <w:tcPr>
            <w:tcW w:w="2895" w:type="dxa"/>
            <w:noWrap/>
          </w:tcPr>
          <w:p w14:paraId="247E2428" w14:textId="77777777" w:rsidR="001A4B9C" w:rsidRPr="007C15F5" w:rsidRDefault="001A4B9C" w:rsidP="00923B46">
            <w:pPr>
              <w:spacing w:before="20" w:after="20"/>
              <w:rPr>
                <w:b/>
                <w:bCs/>
                <w:sz w:val="14"/>
              </w:rPr>
            </w:pPr>
            <w:r w:rsidRPr="007C15F5">
              <w:rPr>
                <w:b/>
                <w:bCs/>
                <w:sz w:val="14"/>
              </w:rPr>
              <w:t>Species</w:t>
            </w:r>
          </w:p>
        </w:tc>
        <w:tc>
          <w:tcPr>
            <w:tcW w:w="1858" w:type="dxa"/>
            <w:gridSpan w:val="2"/>
            <w:noWrap/>
          </w:tcPr>
          <w:p w14:paraId="163DD944" w14:textId="77777777" w:rsidR="001A4B9C" w:rsidRPr="007C15F5" w:rsidRDefault="001A4B9C" w:rsidP="00923B46">
            <w:pPr>
              <w:spacing w:before="20" w:after="20"/>
              <w:rPr>
                <w:b/>
                <w:bCs/>
                <w:sz w:val="14"/>
              </w:rPr>
            </w:pPr>
            <w:r w:rsidRPr="007C15F5">
              <w:rPr>
                <w:b/>
                <w:bCs/>
                <w:sz w:val="14"/>
              </w:rPr>
              <w:t xml:space="preserve">Type </w:t>
            </w:r>
          </w:p>
        </w:tc>
        <w:tc>
          <w:tcPr>
            <w:tcW w:w="4742" w:type="dxa"/>
            <w:gridSpan w:val="3"/>
            <w:noWrap/>
          </w:tcPr>
          <w:p w14:paraId="5DC4CB29" w14:textId="6FF44332" w:rsidR="001A4B9C" w:rsidRPr="007C15F5" w:rsidRDefault="001A4B9C" w:rsidP="00923B46">
            <w:pPr>
              <w:spacing w:before="20" w:after="20"/>
              <w:rPr>
                <w:b/>
                <w:bCs/>
                <w:sz w:val="14"/>
              </w:rPr>
            </w:pPr>
            <w:r w:rsidRPr="007C15F5">
              <w:rPr>
                <w:b/>
                <w:bCs/>
                <w:sz w:val="14"/>
              </w:rPr>
              <w:t xml:space="preserve">Net </w:t>
            </w:r>
            <w:r w:rsidR="002304B7" w:rsidRPr="007C15F5">
              <w:rPr>
                <w:b/>
                <w:bCs/>
                <w:sz w:val="14"/>
              </w:rPr>
              <w:t xml:space="preserve">weight exported </w:t>
            </w:r>
            <w:r w:rsidRPr="007C15F5">
              <w:rPr>
                <w:b/>
                <w:bCs/>
                <w:sz w:val="14"/>
              </w:rPr>
              <w:t xml:space="preserve">(kg) </w:t>
            </w:r>
          </w:p>
        </w:tc>
      </w:tr>
      <w:tr w:rsidR="001A4B9C" w:rsidRPr="007C15F5" w14:paraId="0F9BE624" w14:textId="77777777" w:rsidTr="00923B46">
        <w:tc>
          <w:tcPr>
            <w:tcW w:w="2895" w:type="dxa"/>
            <w:noWrap/>
          </w:tcPr>
          <w:p w14:paraId="23562DC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C25FA2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7FAE7D0" w14:textId="77777777" w:rsidR="001A4B9C" w:rsidRPr="007C15F5" w:rsidRDefault="001A4B9C" w:rsidP="00923B46">
            <w:pPr>
              <w:spacing w:before="20" w:after="20"/>
              <w:rPr>
                <w:b/>
                <w:bCs/>
                <w:sz w:val="14"/>
              </w:rPr>
            </w:pPr>
            <w:r w:rsidRPr="007C15F5">
              <w:rPr>
                <w:b/>
                <w:bCs/>
                <w:sz w:val="14"/>
              </w:rPr>
              <w:t> </w:t>
            </w:r>
          </w:p>
        </w:tc>
      </w:tr>
      <w:tr w:rsidR="001A4B9C" w:rsidRPr="007C15F5" w14:paraId="78A9C23B" w14:textId="77777777" w:rsidTr="00923B46">
        <w:tc>
          <w:tcPr>
            <w:tcW w:w="2895" w:type="dxa"/>
            <w:noWrap/>
          </w:tcPr>
          <w:p w14:paraId="6AD8A2C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3EAADB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D1779D6" w14:textId="77777777" w:rsidR="001A4B9C" w:rsidRPr="007C15F5" w:rsidRDefault="001A4B9C" w:rsidP="00923B46">
            <w:pPr>
              <w:spacing w:before="20" w:after="20"/>
              <w:rPr>
                <w:b/>
                <w:bCs/>
                <w:sz w:val="14"/>
              </w:rPr>
            </w:pPr>
            <w:r w:rsidRPr="007C15F5">
              <w:rPr>
                <w:b/>
                <w:bCs/>
                <w:sz w:val="14"/>
              </w:rPr>
              <w:t> </w:t>
            </w:r>
          </w:p>
        </w:tc>
      </w:tr>
      <w:tr w:rsidR="001A4B9C" w:rsidRPr="007C15F5" w14:paraId="43524CCB" w14:textId="77777777" w:rsidTr="00923B46">
        <w:tc>
          <w:tcPr>
            <w:tcW w:w="2895" w:type="dxa"/>
            <w:noWrap/>
          </w:tcPr>
          <w:p w14:paraId="238D5A2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0C95D3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0A0443" w14:textId="77777777" w:rsidR="001A4B9C" w:rsidRPr="007C15F5" w:rsidRDefault="001A4B9C" w:rsidP="00923B46">
            <w:pPr>
              <w:spacing w:before="20" w:after="20"/>
              <w:rPr>
                <w:b/>
                <w:bCs/>
                <w:sz w:val="14"/>
              </w:rPr>
            </w:pPr>
            <w:r w:rsidRPr="007C15F5">
              <w:rPr>
                <w:b/>
                <w:bCs/>
                <w:sz w:val="14"/>
              </w:rPr>
              <w:t> </w:t>
            </w:r>
          </w:p>
        </w:tc>
      </w:tr>
      <w:tr w:rsidR="001A4B9C" w:rsidRPr="007C15F5" w14:paraId="2DE4DD31" w14:textId="77777777" w:rsidTr="00923B46">
        <w:tc>
          <w:tcPr>
            <w:tcW w:w="2895" w:type="dxa"/>
            <w:noWrap/>
          </w:tcPr>
          <w:p w14:paraId="4758CD8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4D0ABD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45C8EF3" w14:textId="77777777" w:rsidR="001A4B9C" w:rsidRPr="007C15F5" w:rsidRDefault="001A4B9C" w:rsidP="00923B46">
            <w:pPr>
              <w:spacing w:before="20" w:after="20"/>
              <w:rPr>
                <w:b/>
                <w:bCs/>
                <w:sz w:val="14"/>
              </w:rPr>
            </w:pPr>
            <w:r w:rsidRPr="007C15F5">
              <w:rPr>
                <w:b/>
                <w:bCs/>
                <w:sz w:val="14"/>
              </w:rPr>
              <w:t> </w:t>
            </w:r>
          </w:p>
        </w:tc>
      </w:tr>
      <w:tr w:rsidR="001A4B9C" w:rsidRPr="007C15F5" w14:paraId="5E6EF151" w14:textId="77777777" w:rsidTr="00923B46">
        <w:tc>
          <w:tcPr>
            <w:tcW w:w="2895" w:type="dxa"/>
            <w:noWrap/>
          </w:tcPr>
          <w:p w14:paraId="40065D45"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F34E9F2"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3BFFC680" w14:textId="77777777" w:rsidR="001A4B9C" w:rsidRPr="007C15F5" w:rsidRDefault="001A4B9C" w:rsidP="00923B46">
            <w:pPr>
              <w:spacing w:before="20" w:after="20"/>
              <w:rPr>
                <w:b/>
                <w:bCs/>
                <w:sz w:val="14"/>
              </w:rPr>
            </w:pPr>
            <w:r w:rsidRPr="007C15F5">
              <w:rPr>
                <w:b/>
                <w:bCs/>
                <w:sz w:val="14"/>
              </w:rPr>
              <w:t> </w:t>
            </w:r>
          </w:p>
        </w:tc>
      </w:tr>
      <w:tr w:rsidR="001A4B9C" w:rsidRPr="007C15F5" w14:paraId="40500F01" w14:textId="77777777" w:rsidTr="00923B46">
        <w:tc>
          <w:tcPr>
            <w:tcW w:w="2895" w:type="dxa"/>
            <w:noWrap/>
          </w:tcPr>
          <w:p w14:paraId="612CA1F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84D7B8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F8805B7" w14:textId="77777777" w:rsidR="001A4B9C" w:rsidRPr="007C15F5" w:rsidRDefault="001A4B9C" w:rsidP="00923B46">
            <w:pPr>
              <w:spacing w:before="20" w:after="20"/>
              <w:rPr>
                <w:b/>
                <w:bCs/>
                <w:sz w:val="14"/>
              </w:rPr>
            </w:pPr>
            <w:r w:rsidRPr="007C15F5">
              <w:rPr>
                <w:b/>
                <w:bCs/>
                <w:sz w:val="14"/>
              </w:rPr>
              <w:t> </w:t>
            </w:r>
          </w:p>
        </w:tc>
      </w:tr>
      <w:tr w:rsidR="001A4B9C" w:rsidRPr="007C15F5" w14:paraId="3E9BF4AF" w14:textId="77777777" w:rsidTr="00923B46">
        <w:tc>
          <w:tcPr>
            <w:tcW w:w="2895" w:type="dxa"/>
            <w:noWrap/>
          </w:tcPr>
          <w:p w14:paraId="5A5C64D1"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5947C6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C74F9B2" w14:textId="77777777" w:rsidR="001A4B9C" w:rsidRPr="007C15F5" w:rsidRDefault="001A4B9C" w:rsidP="00923B46">
            <w:pPr>
              <w:spacing w:before="20" w:after="20"/>
              <w:rPr>
                <w:b/>
                <w:bCs/>
                <w:sz w:val="14"/>
              </w:rPr>
            </w:pPr>
            <w:r w:rsidRPr="007C15F5">
              <w:rPr>
                <w:b/>
                <w:bCs/>
                <w:sz w:val="14"/>
              </w:rPr>
              <w:t> </w:t>
            </w:r>
          </w:p>
        </w:tc>
      </w:tr>
      <w:tr w:rsidR="001A4B9C" w:rsidRPr="007C15F5" w14:paraId="6D510912" w14:textId="77777777" w:rsidTr="00923B46">
        <w:tc>
          <w:tcPr>
            <w:tcW w:w="2895" w:type="dxa"/>
            <w:noWrap/>
          </w:tcPr>
          <w:p w14:paraId="0006C14F"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E329E1C"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16E86AAC" w14:textId="77777777" w:rsidR="001A4B9C" w:rsidRPr="007C15F5" w:rsidRDefault="001A4B9C" w:rsidP="00923B46">
            <w:pPr>
              <w:spacing w:before="20" w:after="20"/>
              <w:rPr>
                <w:b/>
                <w:bCs/>
                <w:sz w:val="14"/>
              </w:rPr>
            </w:pPr>
            <w:r w:rsidRPr="007C15F5">
              <w:rPr>
                <w:b/>
                <w:bCs/>
                <w:sz w:val="14"/>
              </w:rPr>
              <w:t> </w:t>
            </w:r>
          </w:p>
        </w:tc>
      </w:tr>
      <w:tr w:rsidR="001A4B9C" w:rsidRPr="007C15F5" w14:paraId="74CB9FFF" w14:textId="77777777" w:rsidTr="00923B46">
        <w:tc>
          <w:tcPr>
            <w:tcW w:w="2895" w:type="dxa"/>
            <w:noWrap/>
          </w:tcPr>
          <w:p w14:paraId="58D5E768"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11B61F7"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328A0AC3" w14:textId="77777777" w:rsidR="001A4B9C" w:rsidRPr="007C15F5" w:rsidRDefault="001A4B9C" w:rsidP="00923B46">
            <w:pPr>
              <w:spacing w:before="20" w:after="20"/>
              <w:rPr>
                <w:b/>
                <w:bCs/>
                <w:sz w:val="14"/>
              </w:rPr>
            </w:pPr>
            <w:r w:rsidRPr="007C15F5">
              <w:rPr>
                <w:b/>
                <w:bCs/>
                <w:sz w:val="14"/>
              </w:rPr>
              <w:t> </w:t>
            </w:r>
          </w:p>
        </w:tc>
      </w:tr>
      <w:tr w:rsidR="001A4B9C" w:rsidRPr="007C15F5" w14:paraId="643974B0" w14:textId="77777777" w:rsidTr="00923B46">
        <w:tc>
          <w:tcPr>
            <w:tcW w:w="2895" w:type="dxa"/>
            <w:noWrap/>
          </w:tcPr>
          <w:p w14:paraId="42C5EC94"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E11B5D1"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78FAC7" w14:textId="77777777" w:rsidR="001A4B9C" w:rsidRPr="007C15F5" w:rsidRDefault="001A4B9C" w:rsidP="00923B46">
            <w:pPr>
              <w:spacing w:before="20" w:after="20"/>
              <w:rPr>
                <w:b/>
                <w:bCs/>
                <w:sz w:val="14"/>
              </w:rPr>
            </w:pPr>
            <w:r w:rsidRPr="007C15F5">
              <w:rPr>
                <w:b/>
                <w:bCs/>
                <w:sz w:val="14"/>
              </w:rPr>
              <w:t> </w:t>
            </w:r>
          </w:p>
        </w:tc>
      </w:tr>
      <w:tr w:rsidR="001A4B9C" w:rsidRPr="007C15F5" w14:paraId="5719F61C" w14:textId="77777777" w:rsidTr="00923B46">
        <w:tc>
          <w:tcPr>
            <w:tcW w:w="2895" w:type="dxa"/>
            <w:noWrap/>
          </w:tcPr>
          <w:p w14:paraId="0B3E8052"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77CD9158"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44DC8B8" w14:textId="77777777" w:rsidR="001A4B9C" w:rsidRPr="007C15F5" w:rsidRDefault="001A4B9C" w:rsidP="00923B46">
            <w:pPr>
              <w:spacing w:before="20" w:after="20"/>
              <w:rPr>
                <w:b/>
                <w:bCs/>
                <w:sz w:val="14"/>
              </w:rPr>
            </w:pPr>
            <w:r w:rsidRPr="007C15F5">
              <w:rPr>
                <w:b/>
                <w:bCs/>
                <w:sz w:val="14"/>
              </w:rPr>
              <w:t> </w:t>
            </w:r>
          </w:p>
        </w:tc>
      </w:tr>
      <w:tr w:rsidR="001A4B9C" w:rsidRPr="007C15F5" w14:paraId="7FFA5C04" w14:textId="77777777" w:rsidTr="00923B46">
        <w:tc>
          <w:tcPr>
            <w:tcW w:w="2895" w:type="dxa"/>
            <w:noWrap/>
          </w:tcPr>
          <w:p w14:paraId="1A038403"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13EC39E3"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6875884A" w14:textId="77777777" w:rsidR="001A4B9C" w:rsidRPr="007C15F5" w:rsidRDefault="001A4B9C" w:rsidP="00923B46">
            <w:pPr>
              <w:spacing w:before="20" w:after="20"/>
              <w:rPr>
                <w:b/>
                <w:bCs/>
                <w:sz w:val="14"/>
              </w:rPr>
            </w:pPr>
            <w:r w:rsidRPr="007C15F5">
              <w:rPr>
                <w:b/>
                <w:bCs/>
                <w:sz w:val="14"/>
              </w:rPr>
              <w:t> </w:t>
            </w:r>
          </w:p>
        </w:tc>
      </w:tr>
      <w:tr w:rsidR="001A4B9C" w:rsidRPr="007C15F5" w14:paraId="213B04C1" w14:textId="77777777" w:rsidTr="00923B46">
        <w:tc>
          <w:tcPr>
            <w:tcW w:w="2895" w:type="dxa"/>
            <w:noWrap/>
          </w:tcPr>
          <w:p w14:paraId="42A8FD30"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805FE77"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90007E0" w14:textId="77777777" w:rsidR="001A4B9C" w:rsidRPr="007C15F5" w:rsidRDefault="001A4B9C" w:rsidP="00923B46">
            <w:pPr>
              <w:spacing w:before="20" w:after="20"/>
              <w:rPr>
                <w:b/>
                <w:bCs/>
                <w:sz w:val="14"/>
              </w:rPr>
            </w:pPr>
            <w:r w:rsidRPr="007C15F5">
              <w:rPr>
                <w:b/>
                <w:bCs/>
                <w:sz w:val="14"/>
              </w:rPr>
              <w:t> </w:t>
            </w:r>
          </w:p>
        </w:tc>
      </w:tr>
      <w:tr w:rsidR="001A4B9C" w:rsidRPr="007C15F5" w14:paraId="4C4BB7D8" w14:textId="77777777" w:rsidTr="00923B46">
        <w:trPr>
          <w:trHeight w:val="195"/>
        </w:trPr>
        <w:tc>
          <w:tcPr>
            <w:tcW w:w="9495" w:type="dxa"/>
            <w:gridSpan w:val="6"/>
            <w:vMerge w:val="restart"/>
            <w:tcBorders>
              <w:left w:val="nil"/>
              <w:right w:val="nil"/>
            </w:tcBorders>
            <w:noWrap/>
          </w:tcPr>
          <w:p w14:paraId="7032148F" w14:textId="77777777" w:rsidR="001A4B9C" w:rsidRPr="007C15F5" w:rsidRDefault="001A4B9C" w:rsidP="00923B46">
            <w:pPr>
              <w:spacing w:before="20" w:after="20"/>
              <w:rPr>
                <w:b/>
                <w:bCs/>
                <w:sz w:val="14"/>
              </w:rPr>
            </w:pPr>
            <w:r w:rsidRPr="007C15F5">
              <w:rPr>
                <w:b/>
                <w:bCs/>
                <w:sz w:val="14"/>
              </w:rPr>
              <w:t> </w:t>
            </w:r>
          </w:p>
        </w:tc>
      </w:tr>
      <w:tr w:rsidR="001A4B9C" w:rsidRPr="007C15F5" w14:paraId="0ACD880F" w14:textId="77777777" w:rsidTr="00923B46">
        <w:trPr>
          <w:trHeight w:val="210"/>
        </w:trPr>
        <w:tc>
          <w:tcPr>
            <w:tcW w:w="9495" w:type="dxa"/>
            <w:gridSpan w:val="6"/>
            <w:vMerge/>
            <w:tcBorders>
              <w:left w:val="nil"/>
              <w:bottom w:val="single" w:sz="4" w:space="0" w:color="auto"/>
              <w:right w:val="nil"/>
            </w:tcBorders>
          </w:tcPr>
          <w:p w14:paraId="0FD8CA17" w14:textId="77777777" w:rsidR="001A4B9C" w:rsidRPr="007C15F5" w:rsidRDefault="001A4B9C" w:rsidP="00923B46">
            <w:pPr>
              <w:spacing w:before="20" w:after="20"/>
              <w:rPr>
                <w:b/>
                <w:bCs/>
                <w:sz w:val="14"/>
              </w:rPr>
            </w:pPr>
          </w:p>
        </w:tc>
      </w:tr>
      <w:tr w:rsidR="001A4B9C" w:rsidRPr="007C15F5" w14:paraId="5A3AB1C8" w14:textId="77777777" w:rsidTr="00923B46">
        <w:tc>
          <w:tcPr>
            <w:tcW w:w="9495" w:type="dxa"/>
            <w:gridSpan w:val="6"/>
            <w:tcBorders>
              <w:bottom w:val="single" w:sz="6" w:space="0" w:color="auto"/>
            </w:tcBorders>
            <w:shd w:val="clear" w:color="auto" w:fill="EEECE1" w:themeFill="background2"/>
            <w:noWrap/>
          </w:tcPr>
          <w:p w14:paraId="09E967AB" w14:textId="740AD3DC" w:rsidR="001A4B9C" w:rsidRPr="007C15F5" w:rsidRDefault="001A4B9C" w:rsidP="00923B46">
            <w:pPr>
              <w:spacing w:before="20" w:after="20"/>
              <w:rPr>
                <w:b/>
                <w:bCs/>
                <w:sz w:val="14"/>
              </w:rPr>
            </w:pPr>
            <w:r w:rsidRPr="007C15F5">
              <w:rPr>
                <w:b/>
                <w:bCs/>
                <w:sz w:val="14"/>
              </w:rPr>
              <w:t xml:space="preserve">2. Transport </w:t>
            </w:r>
            <w:r w:rsidR="002304B7" w:rsidRPr="007C15F5">
              <w:rPr>
                <w:b/>
                <w:bCs/>
                <w:sz w:val="14"/>
              </w:rPr>
              <w:t>details</w:t>
            </w:r>
            <w:r w:rsidR="002304B7" w:rsidRPr="007C15F5">
              <w:rPr>
                <w:bCs/>
                <w:sz w:val="14"/>
              </w:rPr>
              <w:t xml:space="preserve"> </w:t>
            </w:r>
            <w:r w:rsidRPr="007C15F5">
              <w:rPr>
                <w:bCs/>
                <w:sz w:val="14"/>
              </w:rPr>
              <w:t>– complete one of the four sections below</w:t>
            </w:r>
          </w:p>
        </w:tc>
      </w:tr>
      <w:tr w:rsidR="001A4B9C" w:rsidRPr="007C15F5" w14:paraId="0E5BE9EB" w14:textId="77777777" w:rsidTr="00923B46">
        <w:trPr>
          <w:trHeight w:val="286"/>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18C33B5F"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SEA:</w:t>
            </w:r>
          </w:p>
        </w:tc>
        <w:tc>
          <w:tcPr>
            <w:tcW w:w="4742" w:type="dxa"/>
            <w:gridSpan w:val="3"/>
            <w:tcBorders>
              <w:top w:val="single" w:sz="4" w:space="0" w:color="auto"/>
              <w:left w:val="single" w:sz="4" w:space="0" w:color="auto"/>
              <w:bottom w:val="nil"/>
            </w:tcBorders>
            <w:shd w:val="clear" w:color="auto" w:fill="FFFFFF" w:themeFill="background1"/>
            <w:noWrap/>
          </w:tcPr>
          <w:p w14:paraId="14C96CB4"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ROAD:</w:t>
            </w:r>
          </w:p>
        </w:tc>
      </w:tr>
      <w:tr w:rsidR="001A4B9C" w:rsidRPr="007C15F5" w14:paraId="0B9D64FB" w14:textId="77777777" w:rsidTr="00923B46">
        <w:tc>
          <w:tcPr>
            <w:tcW w:w="4753" w:type="dxa"/>
            <w:gridSpan w:val="3"/>
            <w:tcBorders>
              <w:top w:val="nil"/>
              <w:left w:val="single" w:sz="4" w:space="0" w:color="auto"/>
              <w:bottom w:val="nil"/>
              <w:right w:val="single" w:sz="4" w:space="0" w:color="auto"/>
            </w:tcBorders>
            <w:noWrap/>
          </w:tcPr>
          <w:p w14:paraId="77299C82" w14:textId="77777777" w:rsidR="001A4B9C" w:rsidRPr="007C15F5" w:rsidRDefault="001A4B9C" w:rsidP="00923B46">
            <w:pPr>
              <w:spacing w:before="20" w:after="20"/>
              <w:rPr>
                <w:b/>
                <w:bCs/>
                <w:sz w:val="14"/>
              </w:rPr>
            </w:pPr>
            <w:r w:rsidRPr="007C15F5">
              <w:rPr>
                <w:b/>
                <w:bCs/>
                <w:sz w:val="14"/>
              </w:rPr>
              <w:t xml:space="preserve">Container number: </w:t>
            </w:r>
          </w:p>
          <w:p w14:paraId="126613A7"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nil"/>
            </w:tcBorders>
            <w:noWrap/>
          </w:tcPr>
          <w:p w14:paraId="710C9AD9" w14:textId="77777777" w:rsidR="001A4B9C" w:rsidRPr="007C15F5" w:rsidRDefault="001A4B9C" w:rsidP="00923B46">
            <w:pPr>
              <w:spacing w:before="20" w:after="20"/>
              <w:rPr>
                <w:b/>
                <w:bCs/>
                <w:sz w:val="14"/>
              </w:rPr>
            </w:pPr>
            <w:r w:rsidRPr="007C15F5">
              <w:rPr>
                <w:b/>
                <w:bCs/>
                <w:sz w:val="14"/>
              </w:rPr>
              <w:t>Truck registration number:</w:t>
            </w:r>
          </w:p>
        </w:tc>
      </w:tr>
      <w:tr w:rsidR="001A4B9C" w:rsidRPr="007C15F5" w14:paraId="5F5FE9B0" w14:textId="77777777" w:rsidTr="00923B46">
        <w:tc>
          <w:tcPr>
            <w:tcW w:w="4753" w:type="dxa"/>
            <w:gridSpan w:val="3"/>
            <w:tcBorders>
              <w:top w:val="nil"/>
              <w:left w:val="single" w:sz="4" w:space="0" w:color="auto"/>
              <w:bottom w:val="nil"/>
              <w:right w:val="single" w:sz="4" w:space="0" w:color="auto"/>
            </w:tcBorders>
            <w:noWrap/>
          </w:tcPr>
          <w:p w14:paraId="3037A543" w14:textId="77777777" w:rsidR="001A4B9C" w:rsidRPr="007C15F5" w:rsidRDefault="001A4B9C" w:rsidP="00923B46">
            <w:pPr>
              <w:spacing w:before="20" w:after="20"/>
              <w:rPr>
                <w:b/>
                <w:bCs/>
                <w:sz w:val="14"/>
              </w:rPr>
            </w:pPr>
            <w:r w:rsidRPr="007C15F5">
              <w:rPr>
                <w:b/>
                <w:bCs/>
                <w:sz w:val="14"/>
              </w:rPr>
              <w:t>Vessel name:</w:t>
            </w:r>
          </w:p>
        </w:tc>
        <w:tc>
          <w:tcPr>
            <w:tcW w:w="4742" w:type="dxa"/>
            <w:gridSpan w:val="3"/>
            <w:tcBorders>
              <w:top w:val="nil"/>
              <w:left w:val="single" w:sz="4" w:space="0" w:color="auto"/>
              <w:bottom w:val="nil"/>
            </w:tcBorders>
            <w:noWrap/>
          </w:tcPr>
          <w:p w14:paraId="61CBB808" w14:textId="77777777" w:rsidR="001A4B9C" w:rsidRPr="007C15F5" w:rsidRDefault="001A4B9C" w:rsidP="00923B46">
            <w:pPr>
              <w:spacing w:before="20" w:after="20"/>
              <w:rPr>
                <w:b/>
                <w:bCs/>
                <w:sz w:val="14"/>
              </w:rPr>
            </w:pPr>
            <w:r w:rsidRPr="007C15F5">
              <w:rPr>
                <w:b/>
                <w:bCs/>
                <w:sz w:val="14"/>
              </w:rPr>
              <w:t>Nationality of truck:</w:t>
            </w:r>
          </w:p>
        </w:tc>
      </w:tr>
      <w:tr w:rsidR="001A4B9C" w:rsidRPr="007C15F5" w14:paraId="10B3EA84" w14:textId="77777777" w:rsidTr="00923B46">
        <w:trPr>
          <w:trHeight w:val="367"/>
        </w:trPr>
        <w:tc>
          <w:tcPr>
            <w:tcW w:w="4753" w:type="dxa"/>
            <w:gridSpan w:val="3"/>
            <w:tcBorders>
              <w:top w:val="nil"/>
              <w:left w:val="single" w:sz="4" w:space="0" w:color="auto"/>
              <w:bottom w:val="single" w:sz="4" w:space="0" w:color="auto"/>
              <w:right w:val="single" w:sz="4" w:space="0" w:color="auto"/>
            </w:tcBorders>
            <w:noWrap/>
          </w:tcPr>
          <w:p w14:paraId="7D94FC85" w14:textId="77777777" w:rsidR="001A4B9C" w:rsidRPr="007C15F5" w:rsidRDefault="001A4B9C" w:rsidP="00923B46">
            <w:pPr>
              <w:spacing w:before="20" w:after="20"/>
              <w:rPr>
                <w:b/>
                <w:bCs/>
                <w:sz w:val="14"/>
              </w:rPr>
            </w:pPr>
          </w:p>
          <w:p w14:paraId="57A8769F" w14:textId="4DECBF5F"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74DB98C9"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single" w:sz="4" w:space="0" w:color="auto"/>
            </w:tcBorders>
            <w:noWrap/>
          </w:tcPr>
          <w:p w14:paraId="27814DDC" w14:textId="77777777" w:rsidR="001A4B9C" w:rsidRPr="007C15F5" w:rsidRDefault="001A4B9C" w:rsidP="00923B46">
            <w:pPr>
              <w:spacing w:before="20" w:after="20"/>
              <w:rPr>
                <w:b/>
                <w:bCs/>
                <w:sz w:val="14"/>
              </w:rPr>
            </w:pPr>
            <w:r w:rsidRPr="007C15F5">
              <w:rPr>
                <w:b/>
                <w:bCs/>
                <w:sz w:val="14"/>
              </w:rPr>
              <w:t> </w:t>
            </w:r>
          </w:p>
          <w:p w14:paraId="2694A7B2" w14:textId="77777777" w:rsidR="001A4B9C" w:rsidRPr="007C15F5" w:rsidRDefault="001A4B9C" w:rsidP="00923B46">
            <w:pPr>
              <w:spacing w:before="20" w:after="20"/>
              <w:rPr>
                <w:sz w:val="14"/>
              </w:rPr>
            </w:pPr>
          </w:p>
          <w:p w14:paraId="2FF2290A" w14:textId="77777777" w:rsidR="001A4B9C" w:rsidRPr="007C15F5" w:rsidRDefault="001A4B9C" w:rsidP="00923B46">
            <w:pPr>
              <w:spacing w:before="20" w:after="20"/>
              <w:rPr>
                <w:sz w:val="14"/>
              </w:rPr>
            </w:pPr>
          </w:p>
          <w:p w14:paraId="781D2225" w14:textId="77777777" w:rsidR="001A4B9C" w:rsidRPr="007C15F5" w:rsidRDefault="001A4B9C" w:rsidP="00923B46">
            <w:pPr>
              <w:spacing w:before="20" w:after="20"/>
              <w:rPr>
                <w:b/>
                <w:bCs/>
                <w:sz w:val="14"/>
              </w:rPr>
            </w:pPr>
          </w:p>
        </w:tc>
      </w:tr>
      <w:tr w:rsidR="001A4B9C" w:rsidRPr="007C15F5" w14:paraId="0E78FD02" w14:textId="77777777" w:rsidTr="00923B46">
        <w:trPr>
          <w:trHeight w:val="349"/>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61389435"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AIR:</w:t>
            </w:r>
          </w:p>
        </w:tc>
        <w:tc>
          <w:tcPr>
            <w:tcW w:w="4742" w:type="dxa"/>
            <w:gridSpan w:val="3"/>
            <w:tcBorders>
              <w:top w:val="single" w:sz="4" w:space="0" w:color="auto"/>
              <w:left w:val="single" w:sz="4" w:space="0" w:color="auto"/>
              <w:bottom w:val="nil"/>
            </w:tcBorders>
            <w:shd w:val="clear" w:color="auto" w:fill="FFFFFF" w:themeFill="background1"/>
            <w:noWrap/>
          </w:tcPr>
          <w:p w14:paraId="529A8F51"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RAIL:</w:t>
            </w:r>
          </w:p>
        </w:tc>
      </w:tr>
      <w:tr w:rsidR="001A4B9C" w:rsidRPr="007C15F5" w14:paraId="0B0AD6F2" w14:textId="77777777" w:rsidTr="00923B46">
        <w:tc>
          <w:tcPr>
            <w:tcW w:w="4753" w:type="dxa"/>
            <w:gridSpan w:val="3"/>
            <w:tcBorders>
              <w:top w:val="nil"/>
              <w:left w:val="single" w:sz="4" w:space="0" w:color="auto"/>
              <w:bottom w:val="nil"/>
              <w:right w:val="single" w:sz="4" w:space="0" w:color="auto"/>
            </w:tcBorders>
            <w:noWrap/>
          </w:tcPr>
          <w:p w14:paraId="528EDC64" w14:textId="77777777" w:rsidR="001A4B9C" w:rsidRPr="007C15F5" w:rsidRDefault="001A4B9C" w:rsidP="00923B46">
            <w:pPr>
              <w:spacing w:before="20" w:after="20"/>
              <w:rPr>
                <w:b/>
                <w:bCs/>
                <w:sz w:val="14"/>
              </w:rPr>
            </w:pPr>
            <w:r w:rsidRPr="007C15F5">
              <w:rPr>
                <w:b/>
                <w:bCs/>
                <w:sz w:val="14"/>
              </w:rPr>
              <w:t>Flight number:</w:t>
            </w:r>
          </w:p>
        </w:tc>
        <w:tc>
          <w:tcPr>
            <w:tcW w:w="4742" w:type="dxa"/>
            <w:gridSpan w:val="3"/>
            <w:tcBorders>
              <w:top w:val="nil"/>
              <w:left w:val="single" w:sz="4" w:space="0" w:color="auto"/>
              <w:bottom w:val="nil"/>
            </w:tcBorders>
            <w:noWrap/>
          </w:tcPr>
          <w:p w14:paraId="4DA9B7AD" w14:textId="77777777" w:rsidR="001A4B9C" w:rsidRPr="007C15F5" w:rsidRDefault="001A4B9C" w:rsidP="00923B46">
            <w:pPr>
              <w:spacing w:before="20" w:after="20"/>
              <w:rPr>
                <w:b/>
                <w:bCs/>
                <w:sz w:val="14"/>
              </w:rPr>
            </w:pPr>
            <w:r w:rsidRPr="007C15F5">
              <w:rPr>
                <w:b/>
                <w:bCs/>
                <w:sz w:val="14"/>
              </w:rPr>
              <w:t>Railway transport number:</w:t>
            </w:r>
          </w:p>
          <w:p w14:paraId="02F84F67" w14:textId="77777777" w:rsidR="001A4B9C" w:rsidRPr="007C15F5" w:rsidRDefault="001A4B9C" w:rsidP="00923B46">
            <w:pPr>
              <w:spacing w:before="20" w:after="20"/>
              <w:rPr>
                <w:b/>
                <w:bCs/>
                <w:sz w:val="14"/>
              </w:rPr>
            </w:pPr>
          </w:p>
        </w:tc>
      </w:tr>
      <w:tr w:rsidR="001A4B9C" w:rsidRPr="007C15F5" w14:paraId="34CEF411" w14:textId="77777777" w:rsidTr="00923B46">
        <w:trPr>
          <w:trHeight w:val="605"/>
        </w:trPr>
        <w:tc>
          <w:tcPr>
            <w:tcW w:w="4753" w:type="dxa"/>
            <w:gridSpan w:val="3"/>
            <w:tcBorders>
              <w:top w:val="nil"/>
              <w:left w:val="single" w:sz="4" w:space="0" w:color="auto"/>
              <w:bottom w:val="single" w:sz="4" w:space="0" w:color="auto"/>
              <w:right w:val="single" w:sz="4" w:space="0" w:color="auto"/>
            </w:tcBorders>
            <w:noWrap/>
          </w:tcPr>
          <w:p w14:paraId="39E4C20E" w14:textId="4154DBD4" w:rsidR="001A4B9C" w:rsidRPr="007C15F5" w:rsidRDefault="001A4B9C" w:rsidP="00923B46">
            <w:pPr>
              <w:spacing w:before="20" w:after="20"/>
              <w:rPr>
                <w:b/>
                <w:bCs/>
                <w:sz w:val="14"/>
              </w:rPr>
            </w:pPr>
            <w:r w:rsidRPr="007C15F5">
              <w:rPr>
                <w:b/>
                <w:bCs/>
                <w:sz w:val="14"/>
              </w:rPr>
              <w:t xml:space="preserve">Airway </w:t>
            </w:r>
            <w:r w:rsidR="002304B7" w:rsidRPr="007C15F5">
              <w:rPr>
                <w:b/>
                <w:bCs/>
                <w:sz w:val="14"/>
              </w:rPr>
              <w:t xml:space="preserve">bill </w:t>
            </w:r>
            <w:r w:rsidRPr="007C15F5">
              <w:rPr>
                <w:b/>
                <w:bCs/>
                <w:sz w:val="14"/>
              </w:rPr>
              <w:t>number:</w:t>
            </w:r>
          </w:p>
        </w:tc>
        <w:tc>
          <w:tcPr>
            <w:tcW w:w="4742" w:type="dxa"/>
            <w:gridSpan w:val="3"/>
            <w:tcBorders>
              <w:top w:val="nil"/>
              <w:left w:val="single" w:sz="4" w:space="0" w:color="auto"/>
              <w:bottom w:val="single" w:sz="4" w:space="0" w:color="auto"/>
            </w:tcBorders>
            <w:noWrap/>
          </w:tcPr>
          <w:p w14:paraId="17F57024" w14:textId="0461778F"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3DDBD032" w14:textId="77777777" w:rsidR="001A4B9C" w:rsidRPr="007C15F5" w:rsidRDefault="001A4B9C" w:rsidP="00923B46">
            <w:pPr>
              <w:spacing w:before="20" w:after="20"/>
              <w:rPr>
                <w:bCs/>
                <w:sz w:val="14"/>
              </w:rPr>
            </w:pPr>
            <w:r w:rsidRPr="007C15F5">
              <w:rPr>
                <w:bCs/>
                <w:sz w:val="14"/>
              </w:rPr>
              <w:t>(or other shipment document number to identify shipment)</w:t>
            </w:r>
          </w:p>
        </w:tc>
      </w:tr>
      <w:tr w:rsidR="001A4B9C" w:rsidRPr="007C15F5" w14:paraId="05990B0F" w14:textId="77777777" w:rsidTr="00923B46">
        <w:trPr>
          <w:trHeight w:val="181"/>
        </w:trPr>
        <w:tc>
          <w:tcPr>
            <w:tcW w:w="9495" w:type="dxa"/>
            <w:gridSpan w:val="6"/>
            <w:tcBorders>
              <w:top w:val="single" w:sz="4" w:space="0" w:color="auto"/>
              <w:left w:val="single" w:sz="4" w:space="0" w:color="auto"/>
              <w:bottom w:val="single" w:sz="4" w:space="0" w:color="auto"/>
            </w:tcBorders>
            <w:shd w:val="clear" w:color="auto" w:fill="EEECE1" w:themeFill="background2"/>
            <w:noWrap/>
          </w:tcPr>
          <w:p w14:paraId="02760B38" w14:textId="77777777" w:rsidR="001A4B9C" w:rsidRPr="007C15F5" w:rsidRDefault="001A4B9C" w:rsidP="00923B46">
            <w:pPr>
              <w:spacing w:before="20" w:after="20"/>
              <w:rPr>
                <w:b/>
                <w:bCs/>
                <w:sz w:val="14"/>
              </w:rPr>
            </w:pPr>
            <w:r w:rsidRPr="007C15F5">
              <w:rPr>
                <w:bCs/>
                <w:sz w:val="14"/>
              </w:rPr>
              <w:t>Complete the following section regardless of the transport method</w:t>
            </w:r>
          </w:p>
        </w:tc>
      </w:tr>
      <w:tr w:rsidR="001A4B9C" w:rsidRPr="007C15F5" w14:paraId="30B9AA27" w14:textId="77777777" w:rsidTr="00923B46">
        <w:trPr>
          <w:trHeight w:val="447"/>
        </w:trPr>
        <w:tc>
          <w:tcPr>
            <w:tcW w:w="4753" w:type="dxa"/>
            <w:gridSpan w:val="3"/>
            <w:tcBorders>
              <w:top w:val="single" w:sz="4" w:space="0" w:color="auto"/>
              <w:left w:val="single" w:sz="4" w:space="0" w:color="auto"/>
              <w:bottom w:val="single" w:sz="4" w:space="0" w:color="auto"/>
              <w:right w:val="single" w:sz="4" w:space="0" w:color="auto"/>
            </w:tcBorders>
            <w:noWrap/>
          </w:tcPr>
          <w:p w14:paraId="5B49FC44" w14:textId="00B11953" w:rsidR="001A4B9C" w:rsidRPr="007C15F5" w:rsidRDefault="001A4B9C" w:rsidP="00923B46">
            <w:pPr>
              <w:spacing w:before="20" w:after="20"/>
              <w:rPr>
                <w:b/>
                <w:bCs/>
                <w:sz w:val="14"/>
              </w:rPr>
            </w:pPr>
            <w:r w:rsidRPr="007C15F5">
              <w:rPr>
                <w:b/>
                <w:bCs/>
                <w:sz w:val="14"/>
              </w:rPr>
              <w:t xml:space="preserve">Date of </w:t>
            </w:r>
            <w:r w:rsidR="002304B7" w:rsidRPr="007C15F5">
              <w:rPr>
                <w:b/>
                <w:bCs/>
                <w:sz w:val="14"/>
              </w:rPr>
              <w:t>issue</w:t>
            </w:r>
            <w:r w:rsidRPr="007C15F5">
              <w:rPr>
                <w:b/>
                <w:bCs/>
                <w:sz w:val="14"/>
              </w:rPr>
              <w:t>:</w:t>
            </w:r>
          </w:p>
        </w:tc>
        <w:tc>
          <w:tcPr>
            <w:tcW w:w="4742" w:type="dxa"/>
            <w:gridSpan w:val="3"/>
            <w:tcBorders>
              <w:top w:val="single" w:sz="4" w:space="0" w:color="auto"/>
              <w:left w:val="single" w:sz="4" w:space="0" w:color="auto"/>
              <w:bottom w:val="single" w:sz="4" w:space="0" w:color="auto"/>
            </w:tcBorders>
            <w:noWrap/>
          </w:tcPr>
          <w:p w14:paraId="405FA7EB" w14:textId="4E2B3D6B" w:rsidR="001A4B9C" w:rsidRPr="007C15F5" w:rsidRDefault="001A4B9C" w:rsidP="00923B46">
            <w:pPr>
              <w:spacing w:before="20" w:after="20"/>
              <w:rPr>
                <w:b/>
                <w:bCs/>
                <w:sz w:val="14"/>
              </w:rPr>
            </w:pPr>
            <w:r w:rsidRPr="007C15F5">
              <w:rPr>
                <w:b/>
                <w:bCs/>
                <w:sz w:val="14"/>
              </w:rPr>
              <w:t xml:space="preserve">Port or </w:t>
            </w:r>
            <w:r w:rsidR="002304B7" w:rsidRPr="007C15F5">
              <w:rPr>
                <w:b/>
                <w:bCs/>
                <w:sz w:val="14"/>
              </w:rPr>
              <w:t>place of departure</w:t>
            </w:r>
            <w:r w:rsidRPr="007C15F5">
              <w:rPr>
                <w:b/>
                <w:bCs/>
                <w:sz w:val="14"/>
              </w:rPr>
              <w:t>:</w:t>
            </w:r>
          </w:p>
        </w:tc>
      </w:tr>
      <w:tr w:rsidR="001A4B9C" w:rsidRPr="007C15F5" w14:paraId="619D819F" w14:textId="77777777" w:rsidTr="00923B46">
        <w:trPr>
          <w:trHeight w:val="195"/>
        </w:trPr>
        <w:tc>
          <w:tcPr>
            <w:tcW w:w="9495" w:type="dxa"/>
            <w:gridSpan w:val="6"/>
            <w:vMerge w:val="restart"/>
            <w:tcBorders>
              <w:top w:val="single" w:sz="4" w:space="0" w:color="auto"/>
              <w:left w:val="nil"/>
              <w:right w:val="nil"/>
            </w:tcBorders>
            <w:noWrap/>
          </w:tcPr>
          <w:p w14:paraId="5DC17474" w14:textId="77777777" w:rsidR="001A4B9C" w:rsidRPr="007C15F5" w:rsidRDefault="001A4B9C" w:rsidP="00923B46">
            <w:pPr>
              <w:spacing w:before="20" w:after="20"/>
              <w:rPr>
                <w:b/>
                <w:bCs/>
                <w:sz w:val="14"/>
              </w:rPr>
            </w:pPr>
            <w:r w:rsidRPr="007C15F5">
              <w:rPr>
                <w:b/>
                <w:bCs/>
                <w:sz w:val="14"/>
              </w:rPr>
              <w:t> </w:t>
            </w:r>
          </w:p>
        </w:tc>
      </w:tr>
      <w:tr w:rsidR="001A4B9C" w:rsidRPr="007C15F5" w14:paraId="1705F0DC" w14:textId="77777777" w:rsidTr="00923B46">
        <w:trPr>
          <w:trHeight w:val="210"/>
        </w:trPr>
        <w:tc>
          <w:tcPr>
            <w:tcW w:w="9495" w:type="dxa"/>
            <w:gridSpan w:val="6"/>
            <w:vMerge/>
            <w:tcBorders>
              <w:top w:val="nil"/>
              <w:left w:val="nil"/>
              <w:right w:val="nil"/>
            </w:tcBorders>
          </w:tcPr>
          <w:p w14:paraId="728297C9" w14:textId="77777777" w:rsidR="001A4B9C" w:rsidRPr="007C15F5" w:rsidRDefault="001A4B9C" w:rsidP="00923B46">
            <w:pPr>
              <w:spacing w:before="20" w:after="20"/>
              <w:rPr>
                <w:b/>
                <w:bCs/>
                <w:sz w:val="14"/>
              </w:rPr>
            </w:pPr>
          </w:p>
        </w:tc>
      </w:tr>
      <w:tr w:rsidR="001A4B9C" w:rsidRPr="007C15F5" w14:paraId="486D2409" w14:textId="77777777" w:rsidTr="00923B46">
        <w:trPr>
          <w:trHeight w:val="255"/>
        </w:trPr>
        <w:tc>
          <w:tcPr>
            <w:tcW w:w="9495" w:type="dxa"/>
            <w:gridSpan w:val="6"/>
            <w:shd w:val="clear" w:color="auto" w:fill="EEECE1" w:themeFill="background2"/>
            <w:noWrap/>
          </w:tcPr>
          <w:p w14:paraId="59F5DEB1" w14:textId="127085CF" w:rsidR="001A4B9C" w:rsidRPr="007C15F5" w:rsidRDefault="001A4B9C" w:rsidP="00923B46">
            <w:pPr>
              <w:spacing w:before="20" w:after="20"/>
              <w:rPr>
                <w:bCs/>
                <w:sz w:val="14"/>
              </w:rPr>
            </w:pPr>
            <w:r w:rsidRPr="007C15F5">
              <w:rPr>
                <w:b/>
                <w:sz w:val="14"/>
              </w:rPr>
              <w:t>3.</w:t>
            </w:r>
            <w:r w:rsidRPr="007C15F5">
              <w:rPr>
                <w:bCs/>
                <w:sz w:val="14"/>
              </w:rPr>
              <w:t xml:space="preserve">  </w:t>
            </w:r>
            <w:r w:rsidRPr="007C15F5">
              <w:rPr>
                <w:b/>
                <w:bCs/>
                <w:sz w:val="14"/>
                <w:shd w:val="clear" w:color="auto" w:fill="EEECE1" w:themeFill="background2"/>
              </w:rPr>
              <w:t xml:space="preserve">Exporter </w:t>
            </w:r>
            <w:r w:rsidR="002304B7" w:rsidRPr="007C15F5">
              <w:rPr>
                <w:b/>
                <w:bCs/>
                <w:sz w:val="14"/>
                <w:shd w:val="clear" w:color="auto" w:fill="EEECE1" w:themeFill="background2"/>
              </w:rPr>
              <w:t>certification</w:t>
            </w:r>
            <w:r w:rsidRPr="007C15F5">
              <w:rPr>
                <w:bCs/>
                <w:sz w:val="14"/>
                <w:shd w:val="clear" w:color="auto" w:fill="EEECE1" w:themeFill="background2"/>
              </w:rPr>
              <w:t>:  I certify that the above information is complete, true and correct to the best of my knowledge.</w:t>
            </w:r>
          </w:p>
        </w:tc>
      </w:tr>
      <w:tr w:rsidR="001A4B9C" w:rsidRPr="007C15F5" w14:paraId="22A75C01" w14:textId="77777777" w:rsidTr="00923B46">
        <w:tc>
          <w:tcPr>
            <w:tcW w:w="4753" w:type="dxa"/>
            <w:gridSpan w:val="3"/>
            <w:vMerge w:val="restart"/>
            <w:noWrap/>
          </w:tcPr>
          <w:p w14:paraId="1E0C5127" w14:textId="77777777" w:rsidR="001A4B9C" w:rsidRPr="007C15F5" w:rsidRDefault="001A4B9C" w:rsidP="00923B46">
            <w:pPr>
              <w:spacing w:before="20" w:after="20"/>
              <w:rPr>
                <w:b/>
                <w:bCs/>
                <w:sz w:val="14"/>
              </w:rPr>
            </w:pPr>
            <w:r w:rsidRPr="007C15F5">
              <w:rPr>
                <w:b/>
                <w:bCs/>
                <w:sz w:val="14"/>
              </w:rPr>
              <w:t>Name:</w:t>
            </w:r>
          </w:p>
        </w:tc>
        <w:tc>
          <w:tcPr>
            <w:tcW w:w="4742" w:type="dxa"/>
            <w:gridSpan w:val="3"/>
            <w:noWrap/>
          </w:tcPr>
          <w:p w14:paraId="5991FD83" w14:textId="77777777" w:rsidR="001A4B9C" w:rsidRPr="007C15F5" w:rsidRDefault="001A4B9C" w:rsidP="00923B46">
            <w:pPr>
              <w:spacing w:before="20" w:after="20"/>
              <w:rPr>
                <w:b/>
                <w:bCs/>
                <w:sz w:val="14"/>
              </w:rPr>
            </w:pPr>
            <w:r w:rsidRPr="007C15F5">
              <w:rPr>
                <w:b/>
                <w:bCs/>
                <w:sz w:val="14"/>
              </w:rPr>
              <w:t>Address:</w:t>
            </w:r>
          </w:p>
          <w:p w14:paraId="50B77B35" w14:textId="77777777" w:rsidR="001A4B9C" w:rsidRPr="007C15F5" w:rsidRDefault="001A4B9C" w:rsidP="00923B46">
            <w:pPr>
              <w:spacing w:before="20" w:after="20"/>
              <w:rPr>
                <w:b/>
                <w:bCs/>
                <w:sz w:val="14"/>
              </w:rPr>
            </w:pPr>
          </w:p>
          <w:p w14:paraId="29FE7A52" w14:textId="77777777" w:rsidR="001A4B9C" w:rsidRPr="007C15F5" w:rsidRDefault="001A4B9C" w:rsidP="00923B46">
            <w:pPr>
              <w:spacing w:before="20" w:after="20"/>
              <w:rPr>
                <w:b/>
                <w:bCs/>
                <w:sz w:val="14"/>
              </w:rPr>
            </w:pPr>
          </w:p>
        </w:tc>
      </w:tr>
      <w:tr w:rsidR="001A4B9C" w:rsidRPr="007C15F5" w14:paraId="0D1F65F2" w14:textId="77777777" w:rsidTr="00923B46">
        <w:tc>
          <w:tcPr>
            <w:tcW w:w="4753" w:type="dxa"/>
            <w:gridSpan w:val="3"/>
            <w:vMerge/>
            <w:tcBorders>
              <w:bottom w:val="single" w:sz="4" w:space="0" w:color="auto"/>
            </w:tcBorders>
            <w:noWrap/>
          </w:tcPr>
          <w:p w14:paraId="09815F65" w14:textId="77777777" w:rsidR="001A4B9C" w:rsidRPr="007C15F5" w:rsidRDefault="001A4B9C" w:rsidP="00923B46">
            <w:pPr>
              <w:spacing w:before="20" w:after="20"/>
              <w:rPr>
                <w:b/>
                <w:bCs/>
                <w:sz w:val="14"/>
              </w:rPr>
            </w:pPr>
          </w:p>
        </w:tc>
        <w:tc>
          <w:tcPr>
            <w:tcW w:w="1025" w:type="dxa"/>
            <w:gridSpan w:val="2"/>
            <w:tcBorders>
              <w:bottom w:val="single" w:sz="4" w:space="0" w:color="auto"/>
            </w:tcBorders>
            <w:noWrap/>
          </w:tcPr>
          <w:p w14:paraId="43354EAD" w14:textId="77777777" w:rsidR="001A4B9C" w:rsidRPr="007C15F5" w:rsidRDefault="001A4B9C" w:rsidP="00923B46">
            <w:pPr>
              <w:spacing w:before="20" w:after="20"/>
              <w:rPr>
                <w:b/>
                <w:bCs/>
                <w:sz w:val="14"/>
              </w:rPr>
            </w:pPr>
            <w:r w:rsidRPr="007C15F5">
              <w:rPr>
                <w:b/>
                <w:bCs/>
                <w:sz w:val="14"/>
              </w:rPr>
              <w:t xml:space="preserve">Date: </w:t>
            </w:r>
          </w:p>
        </w:tc>
        <w:tc>
          <w:tcPr>
            <w:tcW w:w="3717" w:type="dxa"/>
            <w:tcBorders>
              <w:bottom w:val="single" w:sz="4" w:space="0" w:color="auto"/>
            </w:tcBorders>
            <w:noWrap/>
          </w:tcPr>
          <w:p w14:paraId="6F182A65" w14:textId="053428CE" w:rsidR="001A4B9C" w:rsidRPr="007C15F5" w:rsidRDefault="001A4B9C" w:rsidP="00923B46">
            <w:pPr>
              <w:spacing w:before="20" w:after="20"/>
              <w:rPr>
                <w:b/>
                <w:bCs/>
                <w:sz w:val="14"/>
              </w:rPr>
            </w:pPr>
            <w:r w:rsidRPr="007C15F5">
              <w:rPr>
                <w:b/>
                <w:bCs/>
                <w:sz w:val="14"/>
              </w:rPr>
              <w:t xml:space="preserve">Export </w:t>
            </w:r>
            <w:r w:rsidR="002304B7" w:rsidRPr="007C15F5">
              <w:rPr>
                <w:b/>
                <w:bCs/>
                <w:sz w:val="14"/>
              </w:rPr>
              <w:t>licence</w:t>
            </w:r>
            <w:r w:rsidRPr="007C15F5">
              <w:rPr>
                <w:b/>
                <w:bCs/>
                <w:sz w:val="14"/>
              </w:rPr>
              <w:t>:</w:t>
            </w:r>
          </w:p>
        </w:tc>
      </w:tr>
      <w:tr w:rsidR="001A4B9C" w:rsidRPr="007C15F5" w14:paraId="18AF8004" w14:textId="77777777" w:rsidTr="00923B46">
        <w:trPr>
          <w:trHeight w:val="333"/>
        </w:trPr>
        <w:tc>
          <w:tcPr>
            <w:tcW w:w="9495" w:type="dxa"/>
            <w:gridSpan w:val="6"/>
            <w:tcBorders>
              <w:left w:val="nil"/>
              <w:right w:val="nil"/>
            </w:tcBorders>
            <w:noWrap/>
          </w:tcPr>
          <w:p w14:paraId="0896B522" w14:textId="77777777" w:rsidR="001A4B9C" w:rsidRPr="007C15F5" w:rsidRDefault="001A4B9C" w:rsidP="00923B46">
            <w:pPr>
              <w:spacing w:before="20" w:after="20"/>
              <w:rPr>
                <w:b/>
                <w:bCs/>
                <w:sz w:val="14"/>
              </w:rPr>
            </w:pPr>
            <w:r w:rsidRPr="007C15F5">
              <w:rPr>
                <w:b/>
                <w:bCs/>
                <w:sz w:val="14"/>
              </w:rPr>
              <w:t>  </w:t>
            </w:r>
          </w:p>
        </w:tc>
      </w:tr>
      <w:tr w:rsidR="001A4B9C" w:rsidRPr="007C15F5" w14:paraId="46630911" w14:textId="77777777" w:rsidTr="00923B46">
        <w:tc>
          <w:tcPr>
            <w:tcW w:w="4753" w:type="dxa"/>
            <w:gridSpan w:val="3"/>
            <w:shd w:val="clear" w:color="auto" w:fill="EEECE1" w:themeFill="background2"/>
            <w:noWrap/>
          </w:tcPr>
          <w:p w14:paraId="1FCEE8CE" w14:textId="1201CFAF" w:rsidR="001A4B9C" w:rsidRPr="007C15F5" w:rsidRDefault="001A4B9C" w:rsidP="00923B46">
            <w:pPr>
              <w:spacing w:before="20" w:after="20"/>
              <w:rPr>
                <w:b/>
                <w:bCs/>
                <w:sz w:val="14"/>
              </w:rPr>
            </w:pPr>
            <w:r w:rsidRPr="007C15F5">
              <w:rPr>
                <w:b/>
                <w:bCs/>
                <w:sz w:val="14"/>
              </w:rPr>
              <w:t xml:space="preserve">4. Import </w:t>
            </w:r>
            <w:r w:rsidR="002304B7" w:rsidRPr="007C15F5">
              <w:rPr>
                <w:b/>
                <w:bCs/>
                <w:sz w:val="14"/>
              </w:rPr>
              <w:t>section</w:t>
            </w:r>
          </w:p>
        </w:tc>
        <w:tc>
          <w:tcPr>
            <w:tcW w:w="4742" w:type="dxa"/>
            <w:gridSpan w:val="3"/>
            <w:shd w:val="clear" w:color="auto" w:fill="EEECE1" w:themeFill="background2"/>
            <w:noWrap/>
          </w:tcPr>
          <w:p w14:paraId="5FC5E806" w14:textId="77777777" w:rsidR="001A4B9C" w:rsidRPr="007C15F5" w:rsidRDefault="001A4B9C" w:rsidP="00923B46">
            <w:pPr>
              <w:spacing w:before="20" w:after="20"/>
              <w:rPr>
                <w:b/>
                <w:bCs/>
                <w:sz w:val="14"/>
              </w:rPr>
            </w:pPr>
          </w:p>
        </w:tc>
      </w:tr>
      <w:tr w:rsidR="001A4B9C" w:rsidRPr="007C15F5" w14:paraId="6EEBB652" w14:textId="77777777" w:rsidTr="00923B46">
        <w:trPr>
          <w:trHeight w:val="412"/>
        </w:trPr>
        <w:tc>
          <w:tcPr>
            <w:tcW w:w="4753" w:type="dxa"/>
            <w:gridSpan w:val="3"/>
            <w:noWrap/>
          </w:tcPr>
          <w:p w14:paraId="605FB7AD" w14:textId="24C23065" w:rsidR="001A4B9C" w:rsidRPr="007C15F5" w:rsidRDefault="001A4B9C" w:rsidP="00923B46">
            <w:pPr>
              <w:spacing w:before="20" w:after="20"/>
              <w:rPr>
                <w:b/>
                <w:bCs/>
                <w:sz w:val="14"/>
              </w:rPr>
            </w:pPr>
            <w:r w:rsidRPr="007C15F5">
              <w:rPr>
                <w:b/>
                <w:bCs/>
                <w:sz w:val="14"/>
              </w:rPr>
              <w:t xml:space="preserve">Name of </w:t>
            </w:r>
            <w:r w:rsidR="002304B7" w:rsidRPr="007C15F5">
              <w:rPr>
                <w:b/>
                <w:bCs/>
                <w:sz w:val="14"/>
              </w:rPr>
              <w:t>importer</w:t>
            </w:r>
            <w:r w:rsidRPr="007C15F5">
              <w:rPr>
                <w:b/>
                <w:bCs/>
                <w:sz w:val="14"/>
              </w:rPr>
              <w:t xml:space="preserve">: </w:t>
            </w:r>
          </w:p>
        </w:tc>
        <w:tc>
          <w:tcPr>
            <w:tcW w:w="4742" w:type="dxa"/>
            <w:gridSpan w:val="3"/>
            <w:noWrap/>
          </w:tcPr>
          <w:p w14:paraId="53165445" w14:textId="77777777" w:rsidR="001A4B9C" w:rsidRPr="007C15F5" w:rsidRDefault="001A4B9C" w:rsidP="00923B46">
            <w:pPr>
              <w:spacing w:before="20" w:after="20"/>
              <w:rPr>
                <w:b/>
                <w:bCs/>
                <w:sz w:val="14"/>
              </w:rPr>
            </w:pPr>
            <w:r w:rsidRPr="007C15F5">
              <w:rPr>
                <w:b/>
                <w:bCs/>
                <w:sz w:val="14"/>
              </w:rPr>
              <w:t>Importer address:</w:t>
            </w:r>
          </w:p>
          <w:p w14:paraId="1AABAE8A" w14:textId="77777777" w:rsidR="001A4B9C" w:rsidRPr="007C15F5" w:rsidRDefault="001A4B9C" w:rsidP="00923B46">
            <w:pPr>
              <w:spacing w:before="20" w:after="20"/>
              <w:rPr>
                <w:b/>
                <w:bCs/>
                <w:sz w:val="14"/>
              </w:rPr>
            </w:pPr>
          </w:p>
          <w:p w14:paraId="4753A4F2" w14:textId="77777777" w:rsidR="001A4B9C" w:rsidRPr="007C15F5" w:rsidRDefault="001A4B9C" w:rsidP="00923B46">
            <w:pPr>
              <w:spacing w:before="20" w:after="20"/>
              <w:rPr>
                <w:b/>
                <w:bCs/>
                <w:sz w:val="14"/>
              </w:rPr>
            </w:pPr>
          </w:p>
        </w:tc>
      </w:tr>
      <w:tr w:rsidR="001A4B9C" w:rsidRPr="007C15F5" w14:paraId="12093259" w14:textId="77777777" w:rsidTr="00923B46">
        <w:tc>
          <w:tcPr>
            <w:tcW w:w="3257" w:type="dxa"/>
            <w:gridSpan w:val="2"/>
            <w:noWrap/>
          </w:tcPr>
          <w:p w14:paraId="63BE62E5" w14:textId="77777777" w:rsidR="001A4B9C" w:rsidRPr="007C15F5" w:rsidRDefault="001A4B9C" w:rsidP="00923B46">
            <w:pPr>
              <w:spacing w:before="20" w:after="20"/>
              <w:rPr>
                <w:b/>
                <w:bCs/>
                <w:sz w:val="14"/>
              </w:rPr>
            </w:pPr>
            <w:r w:rsidRPr="007C15F5">
              <w:rPr>
                <w:b/>
                <w:bCs/>
                <w:sz w:val="14"/>
              </w:rPr>
              <w:t xml:space="preserve">Port or place of arrival: </w:t>
            </w:r>
          </w:p>
          <w:p w14:paraId="19E4D5D1" w14:textId="77777777" w:rsidR="001A4B9C" w:rsidRPr="007C15F5" w:rsidRDefault="001A4B9C" w:rsidP="00923B46">
            <w:pPr>
              <w:spacing w:before="20" w:after="20"/>
              <w:rPr>
                <w:b/>
                <w:bCs/>
                <w:sz w:val="14"/>
              </w:rPr>
            </w:pPr>
          </w:p>
        </w:tc>
        <w:tc>
          <w:tcPr>
            <w:tcW w:w="2286" w:type="dxa"/>
            <w:gridSpan w:val="2"/>
            <w:noWrap/>
          </w:tcPr>
          <w:p w14:paraId="7AEB789B" w14:textId="77777777" w:rsidR="001A4B9C" w:rsidRPr="007C15F5" w:rsidRDefault="001A4B9C" w:rsidP="00923B46">
            <w:pPr>
              <w:spacing w:before="20" w:after="20"/>
              <w:rPr>
                <w:b/>
                <w:bCs/>
                <w:sz w:val="14"/>
              </w:rPr>
            </w:pPr>
            <w:r w:rsidRPr="007C15F5">
              <w:rPr>
                <w:b/>
                <w:bCs/>
                <w:sz w:val="14"/>
              </w:rPr>
              <w:t xml:space="preserve">State/Province: </w:t>
            </w:r>
          </w:p>
        </w:tc>
        <w:tc>
          <w:tcPr>
            <w:tcW w:w="3952" w:type="dxa"/>
            <w:gridSpan w:val="2"/>
            <w:noWrap/>
          </w:tcPr>
          <w:p w14:paraId="367ECFAA" w14:textId="77777777" w:rsidR="001A4B9C" w:rsidRPr="007C15F5" w:rsidRDefault="001A4B9C" w:rsidP="00923B46">
            <w:pPr>
              <w:spacing w:before="20" w:after="20"/>
              <w:rPr>
                <w:b/>
                <w:bCs/>
                <w:sz w:val="14"/>
              </w:rPr>
            </w:pPr>
            <w:r w:rsidRPr="007C15F5">
              <w:rPr>
                <w:b/>
                <w:bCs/>
                <w:sz w:val="14"/>
              </w:rPr>
              <w:t>Country:</w:t>
            </w:r>
          </w:p>
          <w:p w14:paraId="39F18240" w14:textId="77777777" w:rsidR="001A4B9C" w:rsidRPr="007C15F5" w:rsidRDefault="001A4B9C" w:rsidP="00923B46">
            <w:pPr>
              <w:spacing w:before="20" w:after="20"/>
              <w:rPr>
                <w:b/>
                <w:bCs/>
                <w:sz w:val="14"/>
              </w:rPr>
            </w:pPr>
          </w:p>
          <w:p w14:paraId="011EB4C2" w14:textId="77777777" w:rsidR="001A4B9C" w:rsidRPr="007C15F5" w:rsidRDefault="001A4B9C" w:rsidP="00923B46">
            <w:pPr>
              <w:spacing w:before="20" w:after="20"/>
              <w:rPr>
                <w:b/>
                <w:bCs/>
                <w:sz w:val="14"/>
              </w:rPr>
            </w:pPr>
          </w:p>
        </w:tc>
      </w:tr>
      <w:tr w:rsidR="001A4B9C" w:rsidRPr="007C15F5" w14:paraId="12DA00B6" w14:textId="77777777" w:rsidTr="00923B46">
        <w:trPr>
          <w:trHeight w:val="359"/>
        </w:trPr>
        <w:tc>
          <w:tcPr>
            <w:tcW w:w="9495" w:type="dxa"/>
            <w:gridSpan w:val="6"/>
            <w:tcBorders>
              <w:left w:val="nil"/>
              <w:right w:val="nil"/>
            </w:tcBorders>
            <w:noWrap/>
          </w:tcPr>
          <w:p w14:paraId="05DD38D5" w14:textId="77777777" w:rsidR="001A4B9C" w:rsidRPr="007C15F5" w:rsidRDefault="001A4B9C" w:rsidP="00923B46">
            <w:pPr>
              <w:spacing w:before="20" w:after="20"/>
              <w:rPr>
                <w:b/>
                <w:bCs/>
                <w:sz w:val="14"/>
              </w:rPr>
            </w:pPr>
            <w:r w:rsidRPr="007C15F5">
              <w:rPr>
                <w:b/>
                <w:bCs/>
                <w:sz w:val="14"/>
              </w:rPr>
              <w:t> </w:t>
            </w:r>
          </w:p>
        </w:tc>
      </w:tr>
      <w:tr w:rsidR="001A4B9C" w:rsidRPr="007C15F5" w14:paraId="27C77272" w14:textId="77777777" w:rsidTr="00923B46">
        <w:trPr>
          <w:trHeight w:val="195"/>
        </w:trPr>
        <w:tc>
          <w:tcPr>
            <w:tcW w:w="9495" w:type="dxa"/>
            <w:gridSpan w:val="6"/>
            <w:vMerge w:val="restart"/>
            <w:shd w:val="clear" w:color="auto" w:fill="EEECE1" w:themeFill="background2"/>
          </w:tcPr>
          <w:p w14:paraId="505A0039" w14:textId="749B002F" w:rsidR="001A4B9C" w:rsidRPr="007C15F5" w:rsidRDefault="001A4B9C" w:rsidP="00923B46">
            <w:pPr>
              <w:spacing w:before="20" w:after="20"/>
              <w:rPr>
                <w:b/>
                <w:bCs/>
                <w:sz w:val="14"/>
              </w:rPr>
            </w:pPr>
            <w:r w:rsidRPr="007C15F5">
              <w:rPr>
                <w:b/>
                <w:bCs/>
                <w:sz w:val="14"/>
              </w:rPr>
              <w:t xml:space="preserve">5.  Export </w:t>
            </w:r>
            <w:r w:rsidR="002304B7" w:rsidRPr="007C15F5">
              <w:rPr>
                <w:b/>
                <w:bCs/>
                <w:sz w:val="14"/>
              </w:rPr>
              <w:t>government authority validation</w:t>
            </w:r>
            <w:r w:rsidRPr="007C15F5">
              <w:rPr>
                <w:b/>
                <w:bCs/>
                <w:sz w:val="14"/>
              </w:rPr>
              <w:t xml:space="preserve">:  </w:t>
            </w:r>
            <w:r w:rsidRPr="007C15F5">
              <w:rPr>
                <w:bCs/>
                <w:sz w:val="14"/>
              </w:rPr>
              <w:t>I certify that the above information is complete, true and correct to the best of my knowledge.</w:t>
            </w:r>
          </w:p>
        </w:tc>
      </w:tr>
      <w:tr w:rsidR="001A4B9C" w:rsidRPr="007C15F5" w14:paraId="6F190572" w14:textId="77777777" w:rsidTr="00923B46">
        <w:trPr>
          <w:trHeight w:val="210"/>
        </w:trPr>
        <w:tc>
          <w:tcPr>
            <w:tcW w:w="9495" w:type="dxa"/>
            <w:gridSpan w:val="6"/>
            <w:vMerge/>
            <w:shd w:val="clear" w:color="auto" w:fill="EEECE1" w:themeFill="background2"/>
          </w:tcPr>
          <w:p w14:paraId="297E5895" w14:textId="77777777" w:rsidR="001A4B9C" w:rsidRPr="007C15F5" w:rsidRDefault="001A4B9C" w:rsidP="00923B46">
            <w:pPr>
              <w:spacing w:before="20" w:after="20"/>
              <w:rPr>
                <w:b/>
                <w:bCs/>
                <w:sz w:val="14"/>
              </w:rPr>
            </w:pPr>
          </w:p>
        </w:tc>
      </w:tr>
      <w:tr w:rsidR="001A4B9C" w:rsidRPr="007C15F5" w14:paraId="24CE5A4D" w14:textId="77777777" w:rsidTr="00923B46">
        <w:tc>
          <w:tcPr>
            <w:tcW w:w="2895" w:type="dxa"/>
            <w:tcBorders>
              <w:bottom w:val="single" w:sz="4" w:space="0" w:color="auto"/>
            </w:tcBorders>
            <w:noWrap/>
          </w:tcPr>
          <w:p w14:paraId="2DF2E4E5" w14:textId="77777777" w:rsidR="001A4B9C" w:rsidRPr="007C15F5" w:rsidRDefault="001A4B9C" w:rsidP="00923B46">
            <w:pPr>
              <w:spacing w:before="20" w:after="20"/>
              <w:rPr>
                <w:b/>
                <w:bCs/>
                <w:sz w:val="14"/>
              </w:rPr>
            </w:pPr>
            <w:r w:rsidRPr="007C15F5">
              <w:rPr>
                <w:b/>
                <w:bCs/>
                <w:sz w:val="14"/>
              </w:rPr>
              <w:t xml:space="preserve">Name/Title: </w:t>
            </w:r>
          </w:p>
          <w:p w14:paraId="5A43F00B" w14:textId="77777777" w:rsidR="001A4B9C" w:rsidRPr="007C15F5" w:rsidRDefault="001A4B9C" w:rsidP="00923B46">
            <w:pPr>
              <w:spacing w:before="20" w:after="20"/>
              <w:rPr>
                <w:b/>
                <w:bCs/>
                <w:sz w:val="14"/>
              </w:rPr>
            </w:pPr>
          </w:p>
          <w:p w14:paraId="7B5CC171" w14:textId="77777777" w:rsidR="001A4B9C" w:rsidRPr="007C15F5" w:rsidRDefault="001A4B9C" w:rsidP="00923B46">
            <w:pPr>
              <w:spacing w:before="20" w:after="20"/>
              <w:rPr>
                <w:b/>
                <w:bCs/>
                <w:sz w:val="14"/>
              </w:rPr>
            </w:pPr>
          </w:p>
        </w:tc>
        <w:tc>
          <w:tcPr>
            <w:tcW w:w="2883" w:type="dxa"/>
            <w:gridSpan w:val="4"/>
            <w:tcBorders>
              <w:bottom w:val="single" w:sz="4" w:space="0" w:color="auto"/>
            </w:tcBorders>
            <w:noWrap/>
          </w:tcPr>
          <w:p w14:paraId="3075F806" w14:textId="77777777" w:rsidR="001A4B9C" w:rsidRPr="007C15F5" w:rsidRDefault="001A4B9C" w:rsidP="00923B46">
            <w:pPr>
              <w:spacing w:before="20" w:after="20"/>
              <w:rPr>
                <w:b/>
                <w:bCs/>
                <w:sz w:val="14"/>
              </w:rPr>
            </w:pPr>
            <w:r w:rsidRPr="007C15F5">
              <w:rPr>
                <w:b/>
                <w:bCs/>
                <w:sz w:val="14"/>
              </w:rPr>
              <w:t xml:space="preserve">Government: </w:t>
            </w:r>
          </w:p>
        </w:tc>
        <w:tc>
          <w:tcPr>
            <w:tcW w:w="3717" w:type="dxa"/>
            <w:tcBorders>
              <w:bottom w:val="single" w:sz="4" w:space="0" w:color="auto"/>
            </w:tcBorders>
            <w:noWrap/>
          </w:tcPr>
          <w:p w14:paraId="38B8CE47" w14:textId="77777777" w:rsidR="001A4B9C" w:rsidRPr="007C15F5" w:rsidRDefault="001A4B9C" w:rsidP="00923B46">
            <w:pPr>
              <w:spacing w:before="20" w:after="20"/>
              <w:rPr>
                <w:b/>
                <w:bCs/>
                <w:sz w:val="14"/>
              </w:rPr>
            </w:pPr>
            <w:r w:rsidRPr="007C15F5">
              <w:rPr>
                <w:b/>
                <w:bCs/>
                <w:sz w:val="14"/>
              </w:rPr>
              <w:t>Date:</w:t>
            </w:r>
          </w:p>
        </w:tc>
      </w:tr>
    </w:tbl>
    <w:p w14:paraId="1B6B1404" w14:textId="77777777" w:rsidR="001A4B9C" w:rsidRPr="007C15F5" w:rsidRDefault="001A4B9C" w:rsidP="001A4B9C">
      <w:pPr>
        <w:pStyle w:val="cmpara"/>
        <w:spacing w:after="0"/>
      </w:pPr>
    </w:p>
    <w:tbl>
      <w:tblPr>
        <w:tblStyle w:val="TableGrid"/>
        <w:tblW w:w="9495" w:type="dxa"/>
        <w:tblLayout w:type="fixed"/>
        <w:tblLook w:val="0000" w:firstRow="0" w:lastRow="0" w:firstColumn="0" w:lastColumn="0" w:noHBand="0" w:noVBand="0"/>
      </w:tblPr>
      <w:tblGrid>
        <w:gridCol w:w="2895"/>
        <w:gridCol w:w="362"/>
        <w:gridCol w:w="1496"/>
        <w:gridCol w:w="790"/>
        <w:gridCol w:w="235"/>
        <w:gridCol w:w="3717"/>
      </w:tblGrid>
      <w:tr w:rsidR="001A4B9C" w:rsidRPr="00FE1BD4" w14:paraId="6B994FCF" w14:textId="77777777" w:rsidTr="00923B46">
        <w:tc>
          <w:tcPr>
            <w:tcW w:w="9495" w:type="dxa"/>
            <w:gridSpan w:val="6"/>
            <w:tcBorders>
              <w:top w:val="single" w:sz="4" w:space="0" w:color="auto"/>
            </w:tcBorders>
            <w:noWrap/>
          </w:tcPr>
          <w:p w14:paraId="75EBA156" w14:textId="77777777" w:rsidR="001A4B9C" w:rsidRPr="003024CB" w:rsidRDefault="001A4B9C" w:rsidP="00923B46">
            <w:pPr>
              <w:keepNext/>
              <w:tabs>
                <w:tab w:val="right" w:pos="9295"/>
              </w:tabs>
              <w:spacing w:before="20" w:after="20"/>
              <w:ind w:left="3000"/>
              <w:rPr>
                <w:b/>
                <w:bCs/>
                <w:sz w:val="14"/>
                <w:lang w:val="fr-FR"/>
              </w:rPr>
            </w:pPr>
            <w:r w:rsidRPr="003024CB">
              <w:rPr>
                <w:b/>
                <w:bCs/>
                <w:i/>
                <w:sz w:val="14"/>
                <w:lang w:val="fr-FR"/>
              </w:rPr>
              <w:lastRenderedPageBreak/>
              <w:t>DISSOSTICHUS</w:t>
            </w:r>
            <w:r w:rsidRPr="003024CB">
              <w:rPr>
                <w:b/>
                <w:bCs/>
                <w:sz w:val="14"/>
                <w:lang w:val="fr-FR"/>
              </w:rPr>
              <w:t xml:space="preserve"> RE-EXPORT DOCUMENT</w:t>
            </w:r>
            <w:r w:rsidRPr="003024CB">
              <w:rPr>
                <w:b/>
                <w:bCs/>
                <w:sz w:val="14"/>
                <w:lang w:val="fr-FR"/>
              </w:rPr>
              <w:tab/>
              <w:t>V1.8</w:t>
            </w:r>
          </w:p>
        </w:tc>
      </w:tr>
      <w:tr w:rsidR="001A4B9C" w:rsidRPr="007C15F5" w14:paraId="2B96EAA7" w14:textId="77777777" w:rsidTr="00923B46">
        <w:tc>
          <w:tcPr>
            <w:tcW w:w="4753" w:type="dxa"/>
            <w:gridSpan w:val="3"/>
            <w:noWrap/>
          </w:tcPr>
          <w:p w14:paraId="7397A3DE" w14:textId="1D6584B2" w:rsidR="001A4B9C" w:rsidRPr="007C15F5" w:rsidRDefault="001A4B9C" w:rsidP="00923B46">
            <w:pPr>
              <w:spacing w:before="20" w:after="20"/>
              <w:rPr>
                <w:b/>
                <w:bCs/>
                <w:sz w:val="14"/>
              </w:rPr>
            </w:pPr>
            <w:r w:rsidRPr="007C15F5">
              <w:rPr>
                <w:b/>
                <w:bCs/>
                <w:sz w:val="14"/>
              </w:rPr>
              <w:t xml:space="preserve">Catch Document </w:t>
            </w:r>
            <w:r w:rsidR="002304B7" w:rsidRPr="007C15F5">
              <w:rPr>
                <w:b/>
                <w:bCs/>
                <w:sz w:val="14"/>
              </w:rPr>
              <w:t>number</w:t>
            </w:r>
            <w:r w:rsidRPr="007C15F5">
              <w:rPr>
                <w:b/>
                <w:bCs/>
                <w:sz w:val="14"/>
              </w:rPr>
              <w:t>:</w:t>
            </w:r>
          </w:p>
        </w:tc>
        <w:tc>
          <w:tcPr>
            <w:tcW w:w="4742" w:type="dxa"/>
            <w:gridSpan w:val="3"/>
            <w:noWrap/>
          </w:tcPr>
          <w:p w14:paraId="1B767C9A" w14:textId="77777777" w:rsidR="001A4B9C" w:rsidRPr="007C15F5" w:rsidRDefault="001A4B9C" w:rsidP="00923B46">
            <w:pPr>
              <w:spacing w:before="20" w:after="20"/>
              <w:rPr>
                <w:b/>
                <w:bCs/>
                <w:sz w:val="14"/>
              </w:rPr>
            </w:pPr>
            <w:r w:rsidRPr="007C15F5">
              <w:rPr>
                <w:b/>
                <w:bCs/>
                <w:sz w:val="14"/>
              </w:rPr>
              <w:t>Export code:</w:t>
            </w:r>
          </w:p>
        </w:tc>
      </w:tr>
      <w:tr w:rsidR="001A4B9C" w:rsidRPr="007C15F5" w14:paraId="2FCC2A42" w14:textId="77777777" w:rsidTr="00923B46">
        <w:tc>
          <w:tcPr>
            <w:tcW w:w="2895" w:type="dxa"/>
            <w:tcBorders>
              <w:bottom w:val="single" w:sz="4" w:space="0" w:color="auto"/>
            </w:tcBorders>
            <w:noWrap/>
          </w:tcPr>
          <w:p w14:paraId="57B4BFD0" w14:textId="77777777" w:rsidR="001A4B9C" w:rsidRPr="007C15F5" w:rsidRDefault="001A4B9C" w:rsidP="00923B46">
            <w:pPr>
              <w:spacing w:before="20" w:after="20"/>
              <w:rPr>
                <w:b/>
                <w:bCs/>
                <w:sz w:val="14"/>
              </w:rPr>
            </w:pPr>
            <w:r w:rsidRPr="007C15F5">
              <w:rPr>
                <w:b/>
                <w:bCs/>
                <w:sz w:val="14"/>
              </w:rPr>
              <w:t xml:space="preserve">From: </w:t>
            </w:r>
          </w:p>
        </w:tc>
        <w:tc>
          <w:tcPr>
            <w:tcW w:w="1858" w:type="dxa"/>
            <w:gridSpan w:val="2"/>
            <w:tcBorders>
              <w:bottom w:val="single" w:sz="4" w:space="0" w:color="auto"/>
            </w:tcBorders>
            <w:noWrap/>
          </w:tcPr>
          <w:p w14:paraId="4C2F82C7" w14:textId="77777777" w:rsidR="001A4B9C" w:rsidRPr="007C15F5" w:rsidRDefault="001A4B9C" w:rsidP="00923B46">
            <w:pPr>
              <w:spacing w:before="20" w:after="20"/>
              <w:rPr>
                <w:b/>
                <w:bCs/>
                <w:sz w:val="14"/>
              </w:rPr>
            </w:pPr>
            <w:r w:rsidRPr="007C15F5">
              <w:rPr>
                <w:b/>
                <w:bCs/>
                <w:sz w:val="14"/>
              </w:rPr>
              <w:t>To:</w:t>
            </w:r>
          </w:p>
        </w:tc>
        <w:tc>
          <w:tcPr>
            <w:tcW w:w="4742" w:type="dxa"/>
            <w:gridSpan w:val="3"/>
            <w:tcBorders>
              <w:bottom w:val="single" w:sz="4" w:space="0" w:color="auto"/>
            </w:tcBorders>
            <w:noWrap/>
          </w:tcPr>
          <w:p w14:paraId="55B8DB91" w14:textId="77777777" w:rsidR="001A4B9C" w:rsidRPr="007C15F5" w:rsidRDefault="001A4B9C" w:rsidP="00923B46">
            <w:pPr>
              <w:spacing w:before="20" w:after="20"/>
              <w:rPr>
                <w:b/>
                <w:bCs/>
                <w:sz w:val="14"/>
              </w:rPr>
            </w:pPr>
            <w:r w:rsidRPr="007C15F5">
              <w:rPr>
                <w:b/>
                <w:bCs/>
                <w:sz w:val="14"/>
              </w:rPr>
              <w:t>Original export code:</w:t>
            </w:r>
          </w:p>
        </w:tc>
      </w:tr>
      <w:tr w:rsidR="001A4B9C" w:rsidRPr="007C15F5" w14:paraId="6B921DAC" w14:textId="77777777" w:rsidTr="00923B46">
        <w:trPr>
          <w:trHeight w:val="195"/>
        </w:trPr>
        <w:tc>
          <w:tcPr>
            <w:tcW w:w="9495" w:type="dxa"/>
            <w:gridSpan w:val="6"/>
            <w:vMerge w:val="restart"/>
            <w:tcBorders>
              <w:left w:val="nil"/>
              <w:right w:val="nil"/>
            </w:tcBorders>
            <w:noWrap/>
          </w:tcPr>
          <w:p w14:paraId="467E04FC" w14:textId="77777777" w:rsidR="001A4B9C" w:rsidRPr="007C15F5" w:rsidRDefault="001A4B9C" w:rsidP="00923B46">
            <w:pPr>
              <w:spacing w:before="20" w:after="20"/>
              <w:rPr>
                <w:b/>
                <w:bCs/>
                <w:sz w:val="14"/>
              </w:rPr>
            </w:pPr>
            <w:r w:rsidRPr="007C15F5">
              <w:rPr>
                <w:b/>
                <w:bCs/>
                <w:sz w:val="14"/>
              </w:rPr>
              <w:t> </w:t>
            </w:r>
          </w:p>
        </w:tc>
      </w:tr>
      <w:tr w:rsidR="001A4B9C" w:rsidRPr="007C15F5" w14:paraId="2F5320D3" w14:textId="77777777" w:rsidTr="00923B46">
        <w:trPr>
          <w:trHeight w:val="210"/>
        </w:trPr>
        <w:tc>
          <w:tcPr>
            <w:tcW w:w="9495" w:type="dxa"/>
            <w:gridSpan w:val="6"/>
            <w:vMerge/>
            <w:tcBorders>
              <w:left w:val="nil"/>
              <w:right w:val="nil"/>
            </w:tcBorders>
          </w:tcPr>
          <w:p w14:paraId="5F893F6D" w14:textId="77777777" w:rsidR="001A4B9C" w:rsidRPr="007C15F5" w:rsidRDefault="001A4B9C" w:rsidP="00923B46">
            <w:pPr>
              <w:spacing w:before="20" w:after="20"/>
              <w:rPr>
                <w:b/>
                <w:bCs/>
                <w:sz w:val="14"/>
              </w:rPr>
            </w:pPr>
          </w:p>
        </w:tc>
      </w:tr>
      <w:tr w:rsidR="001A4B9C" w:rsidRPr="007C15F5" w14:paraId="790A21D1" w14:textId="77777777" w:rsidTr="00923B46">
        <w:tc>
          <w:tcPr>
            <w:tcW w:w="9495" w:type="dxa"/>
            <w:gridSpan w:val="6"/>
            <w:shd w:val="clear" w:color="auto" w:fill="EEECE1" w:themeFill="background2"/>
            <w:noWrap/>
          </w:tcPr>
          <w:p w14:paraId="231F0B88" w14:textId="4C95C612" w:rsidR="001A4B9C" w:rsidRPr="007C15F5" w:rsidRDefault="001A4B9C" w:rsidP="00923B46">
            <w:pPr>
              <w:spacing w:before="20" w:after="20"/>
              <w:rPr>
                <w:b/>
                <w:bCs/>
                <w:sz w:val="14"/>
              </w:rPr>
            </w:pPr>
            <w:r w:rsidRPr="007C15F5">
              <w:rPr>
                <w:b/>
                <w:bCs/>
                <w:sz w:val="14"/>
              </w:rPr>
              <w:t xml:space="preserve">1. Description of </w:t>
            </w:r>
            <w:r w:rsidR="002304B7" w:rsidRPr="007C15F5">
              <w:rPr>
                <w:b/>
                <w:bCs/>
                <w:sz w:val="14"/>
              </w:rPr>
              <w:t xml:space="preserve">fish exported </w:t>
            </w:r>
          </w:p>
        </w:tc>
      </w:tr>
      <w:tr w:rsidR="001A4B9C" w:rsidRPr="007C15F5" w14:paraId="6DAAF2D6" w14:textId="77777777" w:rsidTr="00923B46">
        <w:tc>
          <w:tcPr>
            <w:tcW w:w="2895" w:type="dxa"/>
            <w:noWrap/>
          </w:tcPr>
          <w:p w14:paraId="14C03EB9" w14:textId="77777777" w:rsidR="001A4B9C" w:rsidRPr="007C15F5" w:rsidRDefault="001A4B9C" w:rsidP="00923B46">
            <w:pPr>
              <w:spacing w:before="20" w:after="20"/>
              <w:rPr>
                <w:b/>
                <w:bCs/>
                <w:sz w:val="14"/>
              </w:rPr>
            </w:pPr>
            <w:r w:rsidRPr="007C15F5">
              <w:rPr>
                <w:b/>
                <w:bCs/>
                <w:sz w:val="14"/>
              </w:rPr>
              <w:t>Species</w:t>
            </w:r>
          </w:p>
        </w:tc>
        <w:tc>
          <w:tcPr>
            <w:tcW w:w="1858" w:type="dxa"/>
            <w:gridSpan w:val="2"/>
            <w:noWrap/>
          </w:tcPr>
          <w:p w14:paraId="2E32F2FC" w14:textId="77777777" w:rsidR="001A4B9C" w:rsidRPr="007C15F5" w:rsidRDefault="001A4B9C" w:rsidP="00923B46">
            <w:pPr>
              <w:spacing w:before="20" w:after="20"/>
              <w:rPr>
                <w:b/>
                <w:bCs/>
                <w:sz w:val="14"/>
              </w:rPr>
            </w:pPr>
            <w:r w:rsidRPr="007C15F5">
              <w:rPr>
                <w:b/>
                <w:bCs/>
                <w:sz w:val="14"/>
              </w:rPr>
              <w:t xml:space="preserve">Type </w:t>
            </w:r>
          </w:p>
        </w:tc>
        <w:tc>
          <w:tcPr>
            <w:tcW w:w="4742" w:type="dxa"/>
            <w:gridSpan w:val="3"/>
            <w:noWrap/>
          </w:tcPr>
          <w:p w14:paraId="73A074BA" w14:textId="08E9B5D8" w:rsidR="001A4B9C" w:rsidRPr="007C15F5" w:rsidRDefault="001A4B9C" w:rsidP="00923B46">
            <w:pPr>
              <w:spacing w:before="20" w:after="20"/>
              <w:rPr>
                <w:b/>
                <w:bCs/>
                <w:sz w:val="14"/>
              </w:rPr>
            </w:pPr>
            <w:r w:rsidRPr="007C15F5">
              <w:rPr>
                <w:b/>
                <w:bCs/>
                <w:sz w:val="14"/>
              </w:rPr>
              <w:t xml:space="preserve">Net </w:t>
            </w:r>
            <w:r w:rsidR="002304B7" w:rsidRPr="007C15F5">
              <w:rPr>
                <w:b/>
                <w:bCs/>
                <w:sz w:val="14"/>
              </w:rPr>
              <w:t xml:space="preserve">weight exported </w:t>
            </w:r>
            <w:r w:rsidRPr="007C15F5">
              <w:rPr>
                <w:b/>
                <w:bCs/>
                <w:sz w:val="14"/>
              </w:rPr>
              <w:t xml:space="preserve">(kg) </w:t>
            </w:r>
          </w:p>
        </w:tc>
      </w:tr>
      <w:tr w:rsidR="001A4B9C" w:rsidRPr="007C15F5" w14:paraId="7ACBA60B" w14:textId="77777777" w:rsidTr="00923B46">
        <w:tc>
          <w:tcPr>
            <w:tcW w:w="2895" w:type="dxa"/>
            <w:noWrap/>
          </w:tcPr>
          <w:p w14:paraId="5232F1E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77715FF"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E937A66" w14:textId="77777777" w:rsidR="001A4B9C" w:rsidRPr="007C15F5" w:rsidRDefault="001A4B9C" w:rsidP="00923B46">
            <w:pPr>
              <w:spacing w:before="20" w:after="20"/>
              <w:rPr>
                <w:b/>
                <w:bCs/>
                <w:sz w:val="14"/>
              </w:rPr>
            </w:pPr>
            <w:r w:rsidRPr="007C15F5">
              <w:rPr>
                <w:b/>
                <w:bCs/>
                <w:sz w:val="14"/>
              </w:rPr>
              <w:t> </w:t>
            </w:r>
          </w:p>
        </w:tc>
      </w:tr>
      <w:tr w:rsidR="001A4B9C" w:rsidRPr="007C15F5" w14:paraId="31545CAE" w14:textId="77777777" w:rsidTr="00923B46">
        <w:tc>
          <w:tcPr>
            <w:tcW w:w="2895" w:type="dxa"/>
            <w:noWrap/>
          </w:tcPr>
          <w:p w14:paraId="71ADF21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92D9DE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260F3AED" w14:textId="77777777" w:rsidR="001A4B9C" w:rsidRPr="007C15F5" w:rsidRDefault="001A4B9C" w:rsidP="00923B46">
            <w:pPr>
              <w:spacing w:before="20" w:after="20"/>
              <w:rPr>
                <w:b/>
                <w:bCs/>
                <w:sz w:val="14"/>
              </w:rPr>
            </w:pPr>
            <w:r w:rsidRPr="007C15F5">
              <w:rPr>
                <w:b/>
                <w:bCs/>
                <w:sz w:val="14"/>
              </w:rPr>
              <w:t> </w:t>
            </w:r>
          </w:p>
        </w:tc>
      </w:tr>
      <w:tr w:rsidR="001A4B9C" w:rsidRPr="007C15F5" w14:paraId="2DD50BCE" w14:textId="77777777" w:rsidTr="00923B46">
        <w:tc>
          <w:tcPr>
            <w:tcW w:w="2895" w:type="dxa"/>
            <w:noWrap/>
          </w:tcPr>
          <w:p w14:paraId="0C745D1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724526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77A672C" w14:textId="77777777" w:rsidR="001A4B9C" w:rsidRPr="007C15F5" w:rsidRDefault="001A4B9C" w:rsidP="00923B46">
            <w:pPr>
              <w:spacing w:before="20" w:after="20"/>
              <w:rPr>
                <w:b/>
                <w:bCs/>
                <w:sz w:val="14"/>
              </w:rPr>
            </w:pPr>
            <w:r w:rsidRPr="007C15F5">
              <w:rPr>
                <w:b/>
                <w:bCs/>
                <w:sz w:val="14"/>
              </w:rPr>
              <w:t> </w:t>
            </w:r>
          </w:p>
        </w:tc>
      </w:tr>
      <w:tr w:rsidR="001A4B9C" w:rsidRPr="007C15F5" w14:paraId="3E5D98CD" w14:textId="77777777" w:rsidTr="00923B46">
        <w:tc>
          <w:tcPr>
            <w:tcW w:w="2895" w:type="dxa"/>
            <w:noWrap/>
          </w:tcPr>
          <w:p w14:paraId="6132AB63"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FE5CEBA"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E38A6A3" w14:textId="77777777" w:rsidR="001A4B9C" w:rsidRPr="007C15F5" w:rsidRDefault="001A4B9C" w:rsidP="00923B46">
            <w:pPr>
              <w:spacing w:before="20" w:after="20"/>
              <w:rPr>
                <w:b/>
                <w:bCs/>
                <w:sz w:val="14"/>
              </w:rPr>
            </w:pPr>
            <w:r w:rsidRPr="007C15F5">
              <w:rPr>
                <w:b/>
                <w:bCs/>
                <w:sz w:val="14"/>
              </w:rPr>
              <w:t> </w:t>
            </w:r>
          </w:p>
        </w:tc>
      </w:tr>
      <w:tr w:rsidR="001A4B9C" w:rsidRPr="007C15F5" w14:paraId="75DDB193" w14:textId="77777777" w:rsidTr="00923B46">
        <w:tc>
          <w:tcPr>
            <w:tcW w:w="2895" w:type="dxa"/>
            <w:noWrap/>
          </w:tcPr>
          <w:p w14:paraId="27BBC54B"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98C9966"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1E5BF03" w14:textId="77777777" w:rsidR="001A4B9C" w:rsidRPr="007C15F5" w:rsidRDefault="001A4B9C" w:rsidP="00923B46">
            <w:pPr>
              <w:spacing w:before="20" w:after="20"/>
              <w:rPr>
                <w:b/>
                <w:bCs/>
                <w:sz w:val="14"/>
              </w:rPr>
            </w:pPr>
            <w:r w:rsidRPr="007C15F5">
              <w:rPr>
                <w:b/>
                <w:bCs/>
                <w:sz w:val="14"/>
              </w:rPr>
              <w:t> </w:t>
            </w:r>
          </w:p>
        </w:tc>
      </w:tr>
      <w:tr w:rsidR="001A4B9C" w:rsidRPr="007C15F5" w14:paraId="62AC3445" w14:textId="77777777" w:rsidTr="00923B46">
        <w:tc>
          <w:tcPr>
            <w:tcW w:w="2895" w:type="dxa"/>
            <w:noWrap/>
          </w:tcPr>
          <w:p w14:paraId="54F24C49"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E657E55"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6AC7FB6" w14:textId="77777777" w:rsidR="001A4B9C" w:rsidRPr="007C15F5" w:rsidRDefault="001A4B9C" w:rsidP="00923B46">
            <w:pPr>
              <w:spacing w:before="20" w:after="20"/>
              <w:rPr>
                <w:b/>
                <w:bCs/>
                <w:sz w:val="14"/>
              </w:rPr>
            </w:pPr>
            <w:r w:rsidRPr="007C15F5">
              <w:rPr>
                <w:b/>
                <w:bCs/>
                <w:sz w:val="14"/>
              </w:rPr>
              <w:t> </w:t>
            </w:r>
          </w:p>
        </w:tc>
      </w:tr>
      <w:tr w:rsidR="001A4B9C" w:rsidRPr="007C15F5" w14:paraId="3BE2A765" w14:textId="77777777" w:rsidTr="00923B46">
        <w:tc>
          <w:tcPr>
            <w:tcW w:w="2895" w:type="dxa"/>
            <w:noWrap/>
          </w:tcPr>
          <w:p w14:paraId="035E1C0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C65EDAB"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D5B8AA4" w14:textId="77777777" w:rsidR="001A4B9C" w:rsidRPr="007C15F5" w:rsidRDefault="001A4B9C" w:rsidP="00923B46">
            <w:pPr>
              <w:spacing w:before="20" w:after="20"/>
              <w:rPr>
                <w:b/>
                <w:bCs/>
                <w:sz w:val="14"/>
              </w:rPr>
            </w:pPr>
            <w:r w:rsidRPr="007C15F5">
              <w:rPr>
                <w:b/>
                <w:bCs/>
                <w:sz w:val="14"/>
              </w:rPr>
              <w:t> </w:t>
            </w:r>
          </w:p>
        </w:tc>
      </w:tr>
      <w:tr w:rsidR="001A4B9C" w:rsidRPr="007C15F5" w14:paraId="233903D7" w14:textId="77777777" w:rsidTr="00923B46">
        <w:tc>
          <w:tcPr>
            <w:tcW w:w="2895" w:type="dxa"/>
            <w:noWrap/>
          </w:tcPr>
          <w:p w14:paraId="013CA43D"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0E7563C6"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48814B78" w14:textId="77777777" w:rsidR="001A4B9C" w:rsidRPr="007C15F5" w:rsidRDefault="001A4B9C" w:rsidP="00923B46">
            <w:pPr>
              <w:spacing w:before="20" w:after="20"/>
              <w:rPr>
                <w:b/>
                <w:bCs/>
                <w:sz w:val="14"/>
              </w:rPr>
            </w:pPr>
            <w:r w:rsidRPr="007C15F5">
              <w:rPr>
                <w:b/>
                <w:bCs/>
                <w:sz w:val="14"/>
              </w:rPr>
              <w:t> </w:t>
            </w:r>
          </w:p>
        </w:tc>
      </w:tr>
      <w:tr w:rsidR="001A4B9C" w:rsidRPr="007C15F5" w14:paraId="08B625FD" w14:textId="77777777" w:rsidTr="00923B46">
        <w:tc>
          <w:tcPr>
            <w:tcW w:w="2895" w:type="dxa"/>
            <w:noWrap/>
          </w:tcPr>
          <w:p w14:paraId="5D55049A"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219E7C50"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5813BFE9" w14:textId="77777777" w:rsidR="001A4B9C" w:rsidRPr="007C15F5" w:rsidRDefault="001A4B9C" w:rsidP="00923B46">
            <w:pPr>
              <w:spacing w:before="20" w:after="20"/>
              <w:rPr>
                <w:b/>
                <w:bCs/>
                <w:sz w:val="14"/>
              </w:rPr>
            </w:pPr>
            <w:r w:rsidRPr="007C15F5">
              <w:rPr>
                <w:b/>
                <w:bCs/>
                <w:sz w:val="14"/>
              </w:rPr>
              <w:t> </w:t>
            </w:r>
          </w:p>
        </w:tc>
      </w:tr>
      <w:tr w:rsidR="001A4B9C" w:rsidRPr="007C15F5" w14:paraId="4FDC9B8D" w14:textId="77777777" w:rsidTr="00923B46">
        <w:tc>
          <w:tcPr>
            <w:tcW w:w="2895" w:type="dxa"/>
            <w:noWrap/>
          </w:tcPr>
          <w:p w14:paraId="4EDC144E"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6C03D36B"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69D29CF7" w14:textId="77777777" w:rsidR="001A4B9C" w:rsidRPr="007C15F5" w:rsidRDefault="001A4B9C" w:rsidP="00923B46">
            <w:pPr>
              <w:spacing w:before="20" w:after="20"/>
              <w:rPr>
                <w:b/>
                <w:bCs/>
                <w:sz w:val="14"/>
              </w:rPr>
            </w:pPr>
            <w:r w:rsidRPr="007C15F5">
              <w:rPr>
                <w:b/>
                <w:bCs/>
                <w:sz w:val="14"/>
              </w:rPr>
              <w:t> </w:t>
            </w:r>
          </w:p>
        </w:tc>
      </w:tr>
      <w:tr w:rsidR="001A4B9C" w:rsidRPr="007C15F5" w14:paraId="70C44573" w14:textId="77777777" w:rsidTr="00923B46">
        <w:tc>
          <w:tcPr>
            <w:tcW w:w="2895" w:type="dxa"/>
            <w:noWrap/>
          </w:tcPr>
          <w:p w14:paraId="5D4858AC"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3B7EA044"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03D72C1F" w14:textId="77777777" w:rsidR="001A4B9C" w:rsidRPr="007C15F5" w:rsidRDefault="001A4B9C" w:rsidP="00923B46">
            <w:pPr>
              <w:spacing w:before="20" w:after="20"/>
              <w:rPr>
                <w:b/>
                <w:bCs/>
                <w:sz w:val="14"/>
              </w:rPr>
            </w:pPr>
            <w:r w:rsidRPr="007C15F5">
              <w:rPr>
                <w:b/>
                <w:bCs/>
                <w:sz w:val="14"/>
              </w:rPr>
              <w:t> </w:t>
            </w:r>
          </w:p>
        </w:tc>
      </w:tr>
      <w:tr w:rsidR="001A4B9C" w:rsidRPr="007C15F5" w14:paraId="7136BC81" w14:textId="77777777" w:rsidTr="00923B46">
        <w:tc>
          <w:tcPr>
            <w:tcW w:w="2895" w:type="dxa"/>
            <w:noWrap/>
          </w:tcPr>
          <w:p w14:paraId="34A942B7"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5C713CB9"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7F3361AA" w14:textId="77777777" w:rsidR="001A4B9C" w:rsidRPr="007C15F5" w:rsidRDefault="001A4B9C" w:rsidP="00923B46">
            <w:pPr>
              <w:spacing w:before="20" w:after="20"/>
              <w:rPr>
                <w:b/>
                <w:bCs/>
                <w:sz w:val="14"/>
              </w:rPr>
            </w:pPr>
            <w:r w:rsidRPr="007C15F5">
              <w:rPr>
                <w:b/>
                <w:bCs/>
                <w:sz w:val="14"/>
              </w:rPr>
              <w:t> </w:t>
            </w:r>
          </w:p>
        </w:tc>
      </w:tr>
      <w:tr w:rsidR="001A4B9C" w:rsidRPr="007C15F5" w14:paraId="576DA2EF" w14:textId="77777777" w:rsidTr="00923B46">
        <w:tc>
          <w:tcPr>
            <w:tcW w:w="2895" w:type="dxa"/>
            <w:noWrap/>
          </w:tcPr>
          <w:p w14:paraId="5BEA838B" w14:textId="77777777" w:rsidR="001A4B9C" w:rsidRPr="007C15F5" w:rsidRDefault="001A4B9C" w:rsidP="00923B46">
            <w:pPr>
              <w:spacing w:before="20" w:after="20"/>
              <w:rPr>
                <w:b/>
                <w:bCs/>
                <w:sz w:val="14"/>
              </w:rPr>
            </w:pPr>
            <w:r w:rsidRPr="007C15F5">
              <w:rPr>
                <w:b/>
                <w:bCs/>
                <w:sz w:val="14"/>
              </w:rPr>
              <w:t> </w:t>
            </w:r>
          </w:p>
        </w:tc>
        <w:tc>
          <w:tcPr>
            <w:tcW w:w="1858" w:type="dxa"/>
            <w:gridSpan w:val="2"/>
            <w:noWrap/>
          </w:tcPr>
          <w:p w14:paraId="4EC54DE0" w14:textId="77777777" w:rsidR="001A4B9C" w:rsidRPr="007C15F5" w:rsidRDefault="001A4B9C" w:rsidP="00923B46">
            <w:pPr>
              <w:spacing w:before="20" w:after="20"/>
              <w:rPr>
                <w:b/>
                <w:bCs/>
                <w:sz w:val="14"/>
              </w:rPr>
            </w:pPr>
            <w:r w:rsidRPr="007C15F5">
              <w:rPr>
                <w:b/>
                <w:bCs/>
                <w:sz w:val="14"/>
              </w:rPr>
              <w:t> </w:t>
            </w:r>
          </w:p>
        </w:tc>
        <w:tc>
          <w:tcPr>
            <w:tcW w:w="4742" w:type="dxa"/>
            <w:gridSpan w:val="3"/>
            <w:noWrap/>
          </w:tcPr>
          <w:p w14:paraId="0249772D" w14:textId="77777777" w:rsidR="001A4B9C" w:rsidRPr="007C15F5" w:rsidRDefault="001A4B9C" w:rsidP="00923B46">
            <w:pPr>
              <w:spacing w:before="20" w:after="20"/>
              <w:rPr>
                <w:b/>
                <w:bCs/>
                <w:sz w:val="14"/>
              </w:rPr>
            </w:pPr>
            <w:r w:rsidRPr="007C15F5">
              <w:rPr>
                <w:b/>
                <w:bCs/>
                <w:sz w:val="14"/>
              </w:rPr>
              <w:t> </w:t>
            </w:r>
          </w:p>
        </w:tc>
      </w:tr>
      <w:tr w:rsidR="001A4B9C" w:rsidRPr="007C15F5" w14:paraId="27A782FB" w14:textId="77777777" w:rsidTr="00923B46">
        <w:trPr>
          <w:trHeight w:val="195"/>
        </w:trPr>
        <w:tc>
          <w:tcPr>
            <w:tcW w:w="9495" w:type="dxa"/>
            <w:gridSpan w:val="6"/>
            <w:vMerge w:val="restart"/>
            <w:tcBorders>
              <w:left w:val="nil"/>
              <w:right w:val="nil"/>
            </w:tcBorders>
            <w:noWrap/>
          </w:tcPr>
          <w:p w14:paraId="24107D66" w14:textId="77777777" w:rsidR="001A4B9C" w:rsidRPr="007C15F5" w:rsidRDefault="001A4B9C" w:rsidP="00923B46">
            <w:pPr>
              <w:spacing w:before="20" w:after="20"/>
              <w:rPr>
                <w:b/>
                <w:bCs/>
                <w:sz w:val="14"/>
              </w:rPr>
            </w:pPr>
            <w:r w:rsidRPr="007C15F5">
              <w:rPr>
                <w:b/>
                <w:bCs/>
                <w:sz w:val="14"/>
              </w:rPr>
              <w:t> </w:t>
            </w:r>
          </w:p>
        </w:tc>
      </w:tr>
      <w:tr w:rsidR="001A4B9C" w:rsidRPr="007C15F5" w14:paraId="40C93BB0" w14:textId="77777777" w:rsidTr="00923B46">
        <w:trPr>
          <w:trHeight w:val="210"/>
        </w:trPr>
        <w:tc>
          <w:tcPr>
            <w:tcW w:w="9495" w:type="dxa"/>
            <w:gridSpan w:val="6"/>
            <w:vMerge/>
            <w:tcBorders>
              <w:left w:val="nil"/>
              <w:bottom w:val="single" w:sz="4" w:space="0" w:color="auto"/>
              <w:right w:val="nil"/>
            </w:tcBorders>
          </w:tcPr>
          <w:p w14:paraId="60589140" w14:textId="77777777" w:rsidR="001A4B9C" w:rsidRPr="007C15F5" w:rsidRDefault="001A4B9C" w:rsidP="00923B46">
            <w:pPr>
              <w:spacing w:before="20" w:after="20"/>
              <w:rPr>
                <w:b/>
                <w:bCs/>
                <w:sz w:val="14"/>
              </w:rPr>
            </w:pPr>
          </w:p>
        </w:tc>
      </w:tr>
      <w:tr w:rsidR="001A4B9C" w:rsidRPr="007C15F5" w14:paraId="3BC28ABF" w14:textId="77777777" w:rsidTr="00923B46">
        <w:tc>
          <w:tcPr>
            <w:tcW w:w="9495" w:type="dxa"/>
            <w:gridSpan w:val="6"/>
            <w:tcBorders>
              <w:bottom w:val="single" w:sz="4" w:space="0" w:color="auto"/>
            </w:tcBorders>
            <w:shd w:val="clear" w:color="auto" w:fill="EEECE1" w:themeFill="background2"/>
            <w:noWrap/>
          </w:tcPr>
          <w:p w14:paraId="030396F3" w14:textId="661C2D8C" w:rsidR="001A4B9C" w:rsidRPr="007C15F5" w:rsidRDefault="001A4B9C" w:rsidP="00923B46">
            <w:pPr>
              <w:spacing w:before="20" w:after="20"/>
              <w:rPr>
                <w:b/>
                <w:bCs/>
                <w:sz w:val="14"/>
              </w:rPr>
            </w:pPr>
            <w:r w:rsidRPr="007C15F5">
              <w:rPr>
                <w:b/>
                <w:bCs/>
                <w:sz w:val="14"/>
              </w:rPr>
              <w:t xml:space="preserve">2. Transport </w:t>
            </w:r>
            <w:r w:rsidR="002304B7" w:rsidRPr="007C15F5">
              <w:rPr>
                <w:b/>
                <w:bCs/>
                <w:sz w:val="14"/>
              </w:rPr>
              <w:t>details</w:t>
            </w:r>
            <w:r w:rsidR="002304B7" w:rsidRPr="007C15F5">
              <w:rPr>
                <w:bCs/>
                <w:sz w:val="14"/>
              </w:rPr>
              <w:t xml:space="preserve"> </w:t>
            </w:r>
            <w:r w:rsidRPr="007C15F5">
              <w:rPr>
                <w:bCs/>
                <w:sz w:val="14"/>
              </w:rPr>
              <w:t>– complete one of the four sections below</w:t>
            </w:r>
          </w:p>
        </w:tc>
      </w:tr>
      <w:tr w:rsidR="001A4B9C" w:rsidRPr="007C15F5" w14:paraId="0D8368A4" w14:textId="77777777" w:rsidTr="00923B46">
        <w:trPr>
          <w:trHeight w:val="286"/>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31518A25" w14:textId="77777777" w:rsidR="001A4B9C" w:rsidRPr="007C15F5" w:rsidRDefault="001A4B9C" w:rsidP="00923B46">
            <w:pPr>
              <w:spacing w:before="20" w:after="20"/>
              <w:rPr>
                <w:b/>
                <w:bCs/>
                <w:sz w:val="14"/>
              </w:rPr>
            </w:pPr>
            <w:r w:rsidRPr="007C15F5">
              <w:rPr>
                <w:bCs/>
                <w:sz w:val="14"/>
              </w:rPr>
              <w:t>Complete this section if transport method is by</w:t>
            </w:r>
            <w:r w:rsidRPr="007C15F5">
              <w:rPr>
                <w:b/>
                <w:bCs/>
                <w:sz w:val="14"/>
              </w:rPr>
              <w:t xml:space="preserve"> SEA:</w:t>
            </w:r>
          </w:p>
        </w:tc>
        <w:tc>
          <w:tcPr>
            <w:tcW w:w="4742" w:type="dxa"/>
            <w:gridSpan w:val="3"/>
            <w:tcBorders>
              <w:top w:val="single" w:sz="4" w:space="0" w:color="auto"/>
              <w:left w:val="single" w:sz="4" w:space="0" w:color="auto"/>
              <w:bottom w:val="nil"/>
              <w:right w:val="single" w:sz="4" w:space="0" w:color="auto"/>
            </w:tcBorders>
            <w:shd w:val="clear" w:color="auto" w:fill="FFFFFF" w:themeFill="background1"/>
            <w:noWrap/>
          </w:tcPr>
          <w:p w14:paraId="202D863C"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ROAD:</w:t>
            </w:r>
          </w:p>
        </w:tc>
      </w:tr>
      <w:tr w:rsidR="001A4B9C" w:rsidRPr="007C15F5" w14:paraId="5C3369F8" w14:textId="77777777" w:rsidTr="00923B46">
        <w:tc>
          <w:tcPr>
            <w:tcW w:w="4753" w:type="dxa"/>
            <w:gridSpan w:val="3"/>
            <w:tcBorders>
              <w:top w:val="nil"/>
              <w:left w:val="single" w:sz="4" w:space="0" w:color="auto"/>
              <w:bottom w:val="nil"/>
              <w:right w:val="single" w:sz="4" w:space="0" w:color="auto"/>
            </w:tcBorders>
            <w:noWrap/>
          </w:tcPr>
          <w:p w14:paraId="055221F1" w14:textId="77777777" w:rsidR="001A4B9C" w:rsidRPr="007C15F5" w:rsidRDefault="001A4B9C" w:rsidP="00923B46">
            <w:pPr>
              <w:spacing w:before="20" w:after="20"/>
              <w:rPr>
                <w:b/>
                <w:bCs/>
                <w:sz w:val="14"/>
              </w:rPr>
            </w:pPr>
            <w:r w:rsidRPr="007C15F5">
              <w:rPr>
                <w:b/>
                <w:bCs/>
                <w:sz w:val="14"/>
              </w:rPr>
              <w:t xml:space="preserve">Container number: </w:t>
            </w:r>
          </w:p>
          <w:p w14:paraId="3AECBD2B"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nil"/>
              <w:right w:val="single" w:sz="4" w:space="0" w:color="auto"/>
            </w:tcBorders>
            <w:noWrap/>
          </w:tcPr>
          <w:p w14:paraId="2721F151" w14:textId="77777777" w:rsidR="001A4B9C" w:rsidRPr="007C15F5" w:rsidRDefault="001A4B9C" w:rsidP="00923B46">
            <w:pPr>
              <w:spacing w:before="20" w:after="20"/>
              <w:rPr>
                <w:b/>
                <w:bCs/>
                <w:sz w:val="14"/>
              </w:rPr>
            </w:pPr>
            <w:r w:rsidRPr="007C15F5">
              <w:rPr>
                <w:b/>
                <w:bCs/>
                <w:sz w:val="14"/>
              </w:rPr>
              <w:t>Truck registration number:</w:t>
            </w:r>
          </w:p>
        </w:tc>
      </w:tr>
      <w:tr w:rsidR="001A4B9C" w:rsidRPr="007C15F5" w14:paraId="7FC50788" w14:textId="77777777" w:rsidTr="00923B46">
        <w:tc>
          <w:tcPr>
            <w:tcW w:w="4753" w:type="dxa"/>
            <w:gridSpan w:val="3"/>
            <w:tcBorders>
              <w:top w:val="nil"/>
              <w:left w:val="single" w:sz="4" w:space="0" w:color="auto"/>
              <w:bottom w:val="nil"/>
              <w:right w:val="single" w:sz="4" w:space="0" w:color="auto"/>
            </w:tcBorders>
            <w:noWrap/>
          </w:tcPr>
          <w:p w14:paraId="3B753C1D" w14:textId="77777777" w:rsidR="001A4B9C" w:rsidRPr="007C15F5" w:rsidRDefault="001A4B9C" w:rsidP="00923B46">
            <w:pPr>
              <w:spacing w:before="20" w:after="20"/>
              <w:rPr>
                <w:b/>
                <w:bCs/>
                <w:sz w:val="14"/>
              </w:rPr>
            </w:pPr>
            <w:r w:rsidRPr="007C15F5">
              <w:rPr>
                <w:b/>
                <w:bCs/>
                <w:sz w:val="14"/>
              </w:rPr>
              <w:t>Vessel name:</w:t>
            </w:r>
          </w:p>
        </w:tc>
        <w:tc>
          <w:tcPr>
            <w:tcW w:w="4742" w:type="dxa"/>
            <w:gridSpan w:val="3"/>
            <w:tcBorders>
              <w:top w:val="nil"/>
              <w:left w:val="single" w:sz="4" w:space="0" w:color="auto"/>
              <w:bottom w:val="nil"/>
              <w:right w:val="single" w:sz="4" w:space="0" w:color="auto"/>
            </w:tcBorders>
            <w:noWrap/>
          </w:tcPr>
          <w:p w14:paraId="1B900964" w14:textId="77777777" w:rsidR="001A4B9C" w:rsidRPr="007C15F5" w:rsidRDefault="001A4B9C" w:rsidP="00923B46">
            <w:pPr>
              <w:spacing w:before="20" w:after="20"/>
              <w:rPr>
                <w:b/>
                <w:bCs/>
                <w:sz w:val="14"/>
              </w:rPr>
            </w:pPr>
            <w:r w:rsidRPr="007C15F5">
              <w:rPr>
                <w:b/>
                <w:bCs/>
                <w:sz w:val="14"/>
              </w:rPr>
              <w:t>Nationality of truck:</w:t>
            </w:r>
          </w:p>
        </w:tc>
      </w:tr>
      <w:tr w:rsidR="001A4B9C" w:rsidRPr="007C15F5" w14:paraId="399B75F5" w14:textId="77777777" w:rsidTr="00923B46">
        <w:trPr>
          <w:trHeight w:val="367"/>
        </w:trPr>
        <w:tc>
          <w:tcPr>
            <w:tcW w:w="4753" w:type="dxa"/>
            <w:gridSpan w:val="3"/>
            <w:tcBorders>
              <w:top w:val="nil"/>
              <w:left w:val="single" w:sz="4" w:space="0" w:color="auto"/>
              <w:bottom w:val="single" w:sz="4" w:space="0" w:color="auto"/>
              <w:right w:val="single" w:sz="4" w:space="0" w:color="auto"/>
            </w:tcBorders>
            <w:noWrap/>
          </w:tcPr>
          <w:p w14:paraId="44BEF42D" w14:textId="77777777" w:rsidR="001A4B9C" w:rsidRPr="007C15F5" w:rsidRDefault="001A4B9C" w:rsidP="00923B46">
            <w:pPr>
              <w:spacing w:before="20" w:after="20"/>
              <w:rPr>
                <w:b/>
                <w:bCs/>
                <w:sz w:val="14"/>
              </w:rPr>
            </w:pPr>
          </w:p>
          <w:p w14:paraId="6CAA4148" w14:textId="77777777" w:rsidR="001A4B9C" w:rsidRPr="007C15F5" w:rsidRDefault="001A4B9C" w:rsidP="00923B46">
            <w:pPr>
              <w:spacing w:before="20" w:after="20"/>
              <w:rPr>
                <w:b/>
                <w:bCs/>
                <w:sz w:val="14"/>
              </w:rPr>
            </w:pPr>
            <w:r w:rsidRPr="007C15F5">
              <w:rPr>
                <w:b/>
                <w:bCs/>
                <w:sz w:val="14"/>
              </w:rPr>
              <w:t>Bill of Lading number:</w:t>
            </w:r>
          </w:p>
          <w:p w14:paraId="5A974650" w14:textId="77777777" w:rsidR="001A4B9C" w:rsidRPr="007C15F5" w:rsidRDefault="001A4B9C" w:rsidP="00923B46">
            <w:pPr>
              <w:spacing w:before="20" w:after="20"/>
              <w:rPr>
                <w:b/>
                <w:bCs/>
                <w:sz w:val="14"/>
              </w:rPr>
            </w:pPr>
          </w:p>
        </w:tc>
        <w:tc>
          <w:tcPr>
            <w:tcW w:w="4742" w:type="dxa"/>
            <w:gridSpan w:val="3"/>
            <w:tcBorders>
              <w:top w:val="nil"/>
              <w:left w:val="single" w:sz="4" w:space="0" w:color="auto"/>
              <w:bottom w:val="single" w:sz="4" w:space="0" w:color="auto"/>
              <w:right w:val="single" w:sz="4" w:space="0" w:color="auto"/>
            </w:tcBorders>
            <w:noWrap/>
          </w:tcPr>
          <w:p w14:paraId="78715F46" w14:textId="77777777" w:rsidR="001A4B9C" w:rsidRPr="007C15F5" w:rsidRDefault="001A4B9C" w:rsidP="00923B46">
            <w:pPr>
              <w:spacing w:before="20" w:after="20"/>
              <w:rPr>
                <w:b/>
                <w:bCs/>
                <w:sz w:val="14"/>
              </w:rPr>
            </w:pPr>
            <w:r w:rsidRPr="007C15F5">
              <w:rPr>
                <w:b/>
                <w:bCs/>
                <w:sz w:val="14"/>
              </w:rPr>
              <w:t> </w:t>
            </w:r>
          </w:p>
          <w:p w14:paraId="3060F612" w14:textId="77777777" w:rsidR="001A4B9C" w:rsidRPr="007C15F5" w:rsidRDefault="001A4B9C" w:rsidP="00923B46">
            <w:pPr>
              <w:spacing w:before="20" w:after="20"/>
              <w:rPr>
                <w:b/>
                <w:bCs/>
                <w:sz w:val="14"/>
              </w:rPr>
            </w:pPr>
          </w:p>
          <w:p w14:paraId="12CCCAE9" w14:textId="77777777" w:rsidR="001A4B9C" w:rsidRPr="007C15F5" w:rsidRDefault="001A4B9C" w:rsidP="00923B46">
            <w:pPr>
              <w:spacing w:before="20" w:after="20"/>
              <w:rPr>
                <w:sz w:val="14"/>
              </w:rPr>
            </w:pPr>
          </w:p>
          <w:p w14:paraId="5591133A" w14:textId="77777777" w:rsidR="001A4B9C" w:rsidRPr="007C15F5" w:rsidRDefault="001A4B9C" w:rsidP="00923B46">
            <w:pPr>
              <w:spacing w:before="20" w:after="20"/>
              <w:rPr>
                <w:sz w:val="14"/>
              </w:rPr>
            </w:pPr>
          </w:p>
        </w:tc>
      </w:tr>
      <w:tr w:rsidR="001A4B9C" w:rsidRPr="007C15F5" w14:paraId="68586819" w14:textId="77777777" w:rsidTr="00923B46">
        <w:trPr>
          <w:trHeight w:val="349"/>
        </w:trPr>
        <w:tc>
          <w:tcPr>
            <w:tcW w:w="4753" w:type="dxa"/>
            <w:gridSpan w:val="3"/>
            <w:tcBorders>
              <w:top w:val="single" w:sz="4" w:space="0" w:color="auto"/>
              <w:left w:val="single" w:sz="4" w:space="0" w:color="auto"/>
              <w:bottom w:val="nil"/>
              <w:right w:val="single" w:sz="4" w:space="0" w:color="auto"/>
            </w:tcBorders>
            <w:shd w:val="clear" w:color="auto" w:fill="FFFFFF" w:themeFill="background1"/>
            <w:noWrap/>
          </w:tcPr>
          <w:p w14:paraId="1C090256"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AIR:</w:t>
            </w:r>
          </w:p>
        </w:tc>
        <w:tc>
          <w:tcPr>
            <w:tcW w:w="4742" w:type="dxa"/>
            <w:gridSpan w:val="3"/>
            <w:tcBorders>
              <w:top w:val="single" w:sz="4" w:space="0" w:color="auto"/>
              <w:left w:val="single" w:sz="4" w:space="0" w:color="auto"/>
              <w:bottom w:val="nil"/>
              <w:right w:val="single" w:sz="4" w:space="0" w:color="auto"/>
            </w:tcBorders>
            <w:shd w:val="clear" w:color="auto" w:fill="FFFFFF" w:themeFill="background1"/>
            <w:noWrap/>
          </w:tcPr>
          <w:p w14:paraId="20AB57EA" w14:textId="77777777" w:rsidR="001A4B9C" w:rsidRPr="007C15F5" w:rsidRDefault="001A4B9C" w:rsidP="00923B46">
            <w:pPr>
              <w:spacing w:before="20" w:after="20"/>
              <w:rPr>
                <w:b/>
                <w:bCs/>
                <w:sz w:val="14"/>
              </w:rPr>
            </w:pPr>
            <w:r w:rsidRPr="007C15F5">
              <w:rPr>
                <w:bCs/>
                <w:sz w:val="14"/>
              </w:rPr>
              <w:t xml:space="preserve">Complete this section if transport method is by </w:t>
            </w:r>
            <w:r w:rsidRPr="007C15F5">
              <w:rPr>
                <w:b/>
                <w:bCs/>
                <w:sz w:val="14"/>
              </w:rPr>
              <w:t>RAIL:</w:t>
            </w:r>
          </w:p>
        </w:tc>
      </w:tr>
      <w:tr w:rsidR="001A4B9C" w:rsidRPr="007C15F5" w14:paraId="26A5E65E" w14:textId="77777777" w:rsidTr="00923B46">
        <w:tc>
          <w:tcPr>
            <w:tcW w:w="4753" w:type="dxa"/>
            <w:gridSpan w:val="3"/>
            <w:tcBorders>
              <w:top w:val="nil"/>
              <w:left w:val="single" w:sz="4" w:space="0" w:color="auto"/>
              <w:bottom w:val="nil"/>
              <w:right w:val="single" w:sz="4" w:space="0" w:color="auto"/>
            </w:tcBorders>
            <w:noWrap/>
          </w:tcPr>
          <w:p w14:paraId="229E7AD9" w14:textId="77777777" w:rsidR="001A4B9C" w:rsidRPr="007C15F5" w:rsidRDefault="001A4B9C" w:rsidP="00923B46">
            <w:pPr>
              <w:spacing w:before="20" w:after="20"/>
              <w:rPr>
                <w:b/>
                <w:bCs/>
                <w:sz w:val="14"/>
              </w:rPr>
            </w:pPr>
            <w:r w:rsidRPr="007C15F5">
              <w:rPr>
                <w:b/>
                <w:bCs/>
                <w:sz w:val="14"/>
              </w:rPr>
              <w:t>Flight number:</w:t>
            </w:r>
          </w:p>
        </w:tc>
        <w:tc>
          <w:tcPr>
            <w:tcW w:w="4742" w:type="dxa"/>
            <w:gridSpan w:val="3"/>
            <w:tcBorders>
              <w:top w:val="nil"/>
              <w:left w:val="single" w:sz="4" w:space="0" w:color="auto"/>
              <w:bottom w:val="nil"/>
              <w:right w:val="single" w:sz="4" w:space="0" w:color="auto"/>
            </w:tcBorders>
            <w:noWrap/>
          </w:tcPr>
          <w:p w14:paraId="34DBA2A9" w14:textId="77777777" w:rsidR="001A4B9C" w:rsidRPr="007C15F5" w:rsidRDefault="001A4B9C" w:rsidP="00923B46">
            <w:pPr>
              <w:spacing w:before="20" w:after="20"/>
              <w:rPr>
                <w:b/>
                <w:bCs/>
                <w:sz w:val="14"/>
              </w:rPr>
            </w:pPr>
            <w:r w:rsidRPr="007C15F5">
              <w:rPr>
                <w:b/>
                <w:bCs/>
                <w:sz w:val="14"/>
              </w:rPr>
              <w:t>Railway transport number:</w:t>
            </w:r>
          </w:p>
          <w:p w14:paraId="68FC0057" w14:textId="77777777" w:rsidR="001A4B9C" w:rsidRPr="007C15F5" w:rsidRDefault="001A4B9C" w:rsidP="00923B46">
            <w:pPr>
              <w:spacing w:before="20" w:after="20"/>
              <w:rPr>
                <w:b/>
                <w:bCs/>
                <w:sz w:val="14"/>
              </w:rPr>
            </w:pPr>
          </w:p>
        </w:tc>
      </w:tr>
      <w:tr w:rsidR="001A4B9C" w:rsidRPr="007C15F5" w14:paraId="4606AC29" w14:textId="77777777" w:rsidTr="00923B46">
        <w:trPr>
          <w:trHeight w:val="605"/>
        </w:trPr>
        <w:tc>
          <w:tcPr>
            <w:tcW w:w="4753" w:type="dxa"/>
            <w:gridSpan w:val="3"/>
            <w:tcBorders>
              <w:top w:val="nil"/>
              <w:left w:val="single" w:sz="4" w:space="0" w:color="auto"/>
              <w:bottom w:val="single" w:sz="4" w:space="0" w:color="auto"/>
              <w:right w:val="single" w:sz="4" w:space="0" w:color="auto"/>
            </w:tcBorders>
            <w:noWrap/>
          </w:tcPr>
          <w:p w14:paraId="4583790B" w14:textId="64B95FEF" w:rsidR="001A4B9C" w:rsidRPr="007C15F5" w:rsidRDefault="001A4B9C" w:rsidP="00923B46">
            <w:pPr>
              <w:spacing w:before="20" w:after="20"/>
              <w:rPr>
                <w:b/>
                <w:bCs/>
                <w:sz w:val="14"/>
              </w:rPr>
            </w:pPr>
            <w:r w:rsidRPr="007C15F5">
              <w:rPr>
                <w:b/>
                <w:bCs/>
                <w:sz w:val="14"/>
              </w:rPr>
              <w:t xml:space="preserve">Airway </w:t>
            </w:r>
            <w:r w:rsidR="002304B7" w:rsidRPr="007C15F5">
              <w:rPr>
                <w:b/>
                <w:bCs/>
                <w:sz w:val="14"/>
              </w:rPr>
              <w:t xml:space="preserve">bill </w:t>
            </w:r>
            <w:r w:rsidRPr="007C15F5">
              <w:rPr>
                <w:b/>
                <w:bCs/>
                <w:sz w:val="14"/>
              </w:rPr>
              <w:t>number:</w:t>
            </w:r>
          </w:p>
        </w:tc>
        <w:tc>
          <w:tcPr>
            <w:tcW w:w="4742" w:type="dxa"/>
            <w:gridSpan w:val="3"/>
            <w:tcBorders>
              <w:top w:val="nil"/>
              <w:left w:val="single" w:sz="4" w:space="0" w:color="auto"/>
              <w:bottom w:val="single" w:sz="4" w:space="0" w:color="auto"/>
              <w:right w:val="single" w:sz="4" w:space="0" w:color="auto"/>
            </w:tcBorders>
            <w:noWrap/>
          </w:tcPr>
          <w:p w14:paraId="5FC76D1E" w14:textId="4FFC04C0" w:rsidR="001A4B9C" w:rsidRPr="007C15F5" w:rsidRDefault="001A4B9C" w:rsidP="00923B46">
            <w:pPr>
              <w:spacing w:before="20" w:after="20"/>
              <w:rPr>
                <w:b/>
                <w:bCs/>
                <w:sz w:val="14"/>
              </w:rPr>
            </w:pPr>
            <w:r w:rsidRPr="007C15F5">
              <w:rPr>
                <w:b/>
                <w:bCs/>
                <w:sz w:val="14"/>
              </w:rPr>
              <w:t xml:space="preserve">Bill of </w:t>
            </w:r>
            <w:r w:rsidR="002304B7" w:rsidRPr="007C15F5">
              <w:rPr>
                <w:b/>
                <w:bCs/>
                <w:sz w:val="14"/>
              </w:rPr>
              <w:t xml:space="preserve">lading </w:t>
            </w:r>
            <w:r w:rsidRPr="007C15F5">
              <w:rPr>
                <w:b/>
                <w:bCs/>
                <w:sz w:val="14"/>
              </w:rPr>
              <w:t>number:</w:t>
            </w:r>
          </w:p>
          <w:p w14:paraId="00B1F4BD" w14:textId="77777777" w:rsidR="001A4B9C" w:rsidRPr="007C15F5" w:rsidRDefault="001A4B9C" w:rsidP="00923B46">
            <w:pPr>
              <w:spacing w:before="20" w:after="20"/>
              <w:rPr>
                <w:bCs/>
                <w:sz w:val="14"/>
              </w:rPr>
            </w:pPr>
            <w:r w:rsidRPr="007C15F5">
              <w:rPr>
                <w:bCs/>
                <w:sz w:val="14"/>
              </w:rPr>
              <w:t>(or other shipment document number to identify shipment)</w:t>
            </w:r>
          </w:p>
        </w:tc>
      </w:tr>
      <w:tr w:rsidR="001A4B9C" w:rsidRPr="007C15F5" w14:paraId="7D362FDD" w14:textId="77777777" w:rsidTr="00923B46">
        <w:trPr>
          <w:trHeight w:val="181"/>
        </w:trPr>
        <w:tc>
          <w:tcPr>
            <w:tcW w:w="9495" w:type="dxa"/>
            <w:gridSpan w:val="6"/>
            <w:tcBorders>
              <w:top w:val="single" w:sz="4" w:space="0" w:color="auto"/>
              <w:left w:val="single" w:sz="4" w:space="0" w:color="auto"/>
              <w:bottom w:val="single" w:sz="4" w:space="0" w:color="auto"/>
              <w:right w:val="single" w:sz="4" w:space="0" w:color="auto"/>
            </w:tcBorders>
            <w:shd w:val="clear" w:color="auto" w:fill="EEECE1" w:themeFill="background2"/>
            <w:noWrap/>
          </w:tcPr>
          <w:p w14:paraId="09076EE6" w14:textId="77777777" w:rsidR="001A4B9C" w:rsidRPr="007C15F5" w:rsidRDefault="001A4B9C" w:rsidP="00923B46">
            <w:pPr>
              <w:spacing w:before="20" w:after="20"/>
              <w:rPr>
                <w:b/>
                <w:bCs/>
                <w:sz w:val="14"/>
              </w:rPr>
            </w:pPr>
            <w:r w:rsidRPr="007C15F5">
              <w:rPr>
                <w:bCs/>
                <w:sz w:val="14"/>
              </w:rPr>
              <w:t>Complete the following section regardless of the transport method</w:t>
            </w:r>
          </w:p>
        </w:tc>
      </w:tr>
      <w:tr w:rsidR="001A4B9C" w:rsidRPr="007C15F5" w14:paraId="38A828E8" w14:textId="77777777" w:rsidTr="00923B46">
        <w:trPr>
          <w:trHeight w:val="447"/>
        </w:trPr>
        <w:tc>
          <w:tcPr>
            <w:tcW w:w="4753" w:type="dxa"/>
            <w:gridSpan w:val="3"/>
            <w:tcBorders>
              <w:top w:val="single" w:sz="4" w:space="0" w:color="auto"/>
              <w:left w:val="single" w:sz="4" w:space="0" w:color="auto"/>
              <w:bottom w:val="single" w:sz="4" w:space="0" w:color="auto"/>
              <w:right w:val="single" w:sz="4" w:space="0" w:color="auto"/>
            </w:tcBorders>
            <w:noWrap/>
          </w:tcPr>
          <w:p w14:paraId="22D727F9" w14:textId="70D16D24" w:rsidR="001A4B9C" w:rsidRPr="007C15F5" w:rsidRDefault="001A4B9C" w:rsidP="00923B46">
            <w:pPr>
              <w:spacing w:before="20" w:after="20"/>
              <w:rPr>
                <w:b/>
                <w:bCs/>
                <w:sz w:val="14"/>
              </w:rPr>
            </w:pPr>
            <w:r w:rsidRPr="007C15F5">
              <w:rPr>
                <w:b/>
                <w:bCs/>
                <w:sz w:val="14"/>
              </w:rPr>
              <w:t xml:space="preserve">Date of </w:t>
            </w:r>
            <w:r w:rsidR="002304B7" w:rsidRPr="007C15F5">
              <w:rPr>
                <w:b/>
                <w:bCs/>
                <w:sz w:val="14"/>
              </w:rPr>
              <w:t>issue</w:t>
            </w:r>
            <w:r w:rsidRPr="007C15F5">
              <w:rPr>
                <w:b/>
                <w:bCs/>
                <w:sz w:val="14"/>
              </w:rPr>
              <w:t>:</w:t>
            </w:r>
          </w:p>
        </w:tc>
        <w:tc>
          <w:tcPr>
            <w:tcW w:w="4742" w:type="dxa"/>
            <w:gridSpan w:val="3"/>
            <w:tcBorders>
              <w:top w:val="single" w:sz="4" w:space="0" w:color="auto"/>
              <w:left w:val="single" w:sz="4" w:space="0" w:color="auto"/>
              <w:bottom w:val="single" w:sz="4" w:space="0" w:color="auto"/>
              <w:right w:val="single" w:sz="4" w:space="0" w:color="auto"/>
            </w:tcBorders>
            <w:noWrap/>
          </w:tcPr>
          <w:p w14:paraId="33254A82" w14:textId="515AB1C6" w:rsidR="001A4B9C" w:rsidRPr="007C15F5" w:rsidRDefault="001A4B9C" w:rsidP="00923B46">
            <w:pPr>
              <w:spacing w:before="20" w:after="20"/>
              <w:rPr>
                <w:b/>
                <w:bCs/>
                <w:sz w:val="14"/>
              </w:rPr>
            </w:pPr>
            <w:r w:rsidRPr="007C15F5">
              <w:rPr>
                <w:b/>
                <w:bCs/>
                <w:sz w:val="14"/>
              </w:rPr>
              <w:t xml:space="preserve">Port or </w:t>
            </w:r>
            <w:r w:rsidR="002304B7" w:rsidRPr="007C15F5">
              <w:rPr>
                <w:b/>
                <w:bCs/>
                <w:sz w:val="14"/>
              </w:rPr>
              <w:t>place of departure</w:t>
            </w:r>
            <w:r w:rsidRPr="007C15F5">
              <w:rPr>
                <w:b/>
                <w:bCs/>
                <w:sz w:val="14"/>
              </w:rPr>
              <w:t>:</w:t>
            </w:r>
          </w:p>
        </w:tc>
      </w:tr>
      <w:tr w:rsidR="001A4B9C" w:rsidRPr="007C15F5" w14:paraId="034228E4" w14:textId="77777777" w:rsidTr="00923B46">
        <w:trPr>
          <w:trHeight w:val="195"/>
        </w:trPr>
        <w:tc>
          <w:tcPr>
            <w:tcW w:w="9495" w:type="dxa"/>
            <w:gridSpan w:val="6"/>
            <w:vMerge w:val="restart"/>
            <w:tcBorders>
              <w:top w:val="single" w:sz="4" w:space="0" w:color="auto"/>
              <w:left w:val="nil"/>
              <w:right w:val="nil"/>
            </w:tcBorders>
            <w:noWrap/>
          </w:tcPr>
          <w:p w14:paraId="2636114B" w14:textId="77777777" w:rsidR="001A4B9C" w:rsidRPr="007C15F5" w:rsidRDefault="001A4B9C" w:rsidP="00923B46">
            <w:pPr>
              <w:spacing w:before="20" w:after="20"/>
              <w:rPr>
                <w:b/>
                <w:bCs/>
                <w:sz w:val="14"/>
              </w:rPr>
            </w:pPr>
            <w:r w:rsidRPr="007C15F5">
              <w:rPr>
                <w:b/>
                <w:bCs/>
                <w:sz w:val="14"/>
              </w:rPr>
              <w:t> </w:t>
            </w:r>
          </w:p>
        </w:tc>
      </w:tr>
      <w:tr w:rsidR="001A4B9C" w:rsidRPr="007C15F5" w14:paraId="2DB219D7" w14:textId="77777777" w:rsidTr="00923B46">
        <w:trPr>
          <w:trHeight w:val="210"/>
        </w:trPr>
        <w:tc>
          <w:tcPr>
            <w:tcW w:w="9495" w:type="dxa"/>
            <w:gridSpan w:val="6"/>
            <w:vMerge/>
            <w:tcBorders>
              <w:top w:val="nil"/>
              <w:left w:val="nil"/>
              <w:right w:val="nil"/>
            </w:tcBorders>
          </w:tcPr>
          <w:p w14:paraId="1C27609D" w14:textId="77777777" w:rsidR="001A4B9C" w:rsidRPr="007C15F5" w:rsidRDefault="001A4B9C" w:rsidP="00923B46">
            <w:pPr>
              <w:spacing w:before="20" w:after="20"/>
              <w:rPr>
                <w:b/>
                <w:bCs/>
                <w:sz w:val="14"/>
              </w:rPr>
            </w:pPr>
          </w:p>
        </w:tc>
      </w:tr>
      <w:tr w:rsidR="001A4B9C" w:rsidRPr="007C15F5" w14:paraId="2DF3D403" w14:textId="77777777" w:rsidTr="00923B46">
        <w:trPr>
          <w:trHeight w:val="255"/>
        </w:trPr>
        <w:tc>
          <w:tcPr>
            <w:tcW w:w="9495" w:type="dxa"/>
            <w:gridSpan w:val="6"/>
            <w:shd w:val="clear" w:color="auto" w:fill="EEECE1" w:themeFill="background2"/>
            <w:noWrap/>
          </w:tcPr>
          <w:p w14:paraId="24961D6E" w14:textId="54DA0410" w:rsidR="001A4B9C" w:rsidRPr="007C15F5" w:rsidRDefault="001A4B9C" w:rsidP="00923B46">
            <w:pPr>
              <w:spacing w:before="20" w:after="20"/>
              <w:rPr>
                <w:bCs/>
                <w:sz w:val="14"/>
              </w:rPr>
            </w:pPr>
            <w:r w:rsidRPr="007C15F5">
              <w:rPr>
                <w:b/>
                <w:sz w:val="14"/>
              </w:rPr>
              <w:t>3.</w:t>
            </w:r>
            <w:r w:rsidRPr="007C15F5">
              <w:rPr>
                <w:bCs/>
                <w:sz w:val="14"/>
              </w:rPr>
              <w:t xml:space="preserve">  </w:t>
            </w:r>
            <w:r w:rsidRPr="007C15F5">
              <w:rPr>
                <w:b/>
                <w:bCs/>
                <w:sz w:val="14"/>
                <w:shd w:val="clear" w:color="auto" w:fill="EEECE1" w:themeFill="background2"/>
              </w:rPr>
              <w:t xml:space="preserve">Exporter </w:t>
            </w:r>
            <w:r w:rsidR="002304B7" w:rsidRPr="007C15F5">
              <w:rPr>
                <w:b/>
                <w:bCs/>
                <w:sz w:val="14"/>
                <w:shd w:val="clear" w:color="auto" w:fill="EEECE1" w:themeFill="background2"/>
              </w:rPr>
              <w:t>certification</w:t>
            </w:r>
            <w:r w:rsidRPr="007C15F5">
              <w:rPr>
                <w:bCs/>
                <w:sz w:val="14"/>
                <w:shd w:val="clear" w:color="auto" w:fill="EEECE1" w:themeFill="background2"/>
              </w:rPr>
              <w:t>:  I certify that the above information is complete, true and correct to the best of my knowledge.</w:t>
            </w:r>
          </w:p>
        </w:tc>
      </w:tr>
      <w:tr w:rsidR="001A4B9C" w:rsidRPr="007C15F5" w14:paraId="30D68C27" w14:textId="77777777" w:rsidTr="00923B46">
        <w:tc>
          <w:tcPr>
            <w:tcW w:w="4753" w:type="dxa"/>
            <w:gridSpan w:val="3"/>
            <w:vMerge w:val="restart"/>
            <w:noWrap/>
          </w:tcPr>
          <w:p w14:paraId="7E1942C4" w14:textId="77777777" w:rsidR="001A4B9C" w:rsidRPr="007C15F5" w:rsidRDefault="001A4B9C" w:rsidP="00923B46">
            <w:pPr>
              <w:spacing w:before="20" w:after="20"/>
              <w:rPr>
                <w:b/>
                <w:bCs/>
                <w:sz w:val="14"/>
              </w:rPr>
            </w:pPr>
            <w:r w:rsidRPr="007C15F5">
              <w:rPr>
                <w:b/>
                <w:bCs/>
                <w:sz w:val="14"/>
              </w:rPr>
              <w:t>Name:</w:t>
            </w:r>
          </w:p>
        </w:tc>
        <w:tc>
          <w:tcPr>
            <w:tcW w:w="4742" w:type="dxa"/>
            <w:gridSpan w:val="3"/>
            <w:noWrap/>
          </w:tcPr>
          <w:p w14:paraId="2A234494" w14:textId="77777777" w:rsidR="001A4B9C" w:rsidRPr="007C15F5" w:rsidRDefault="001A4B9C" w:rsidP="00923B46">
            <w:pPr>
              <w:spacing w:before="20" w:after="20"/>
              <w:rPr>
                <w:b/>
                <w:bCs/>
                <w:sz w:val="14"/>
              </w:rPr>
            </w:pPr>
            <w:r w:rsidRPr="007C15F5">
              <w:rPr>
                <w:b/>
                <w:bCs/>
                <w:sz w:val="14"/>
              </w:rPr>
              <w:t>Address:</w:t>
            </w:r>
          </w:p>
          <w:p w14:paraId="260AA07C" w14:textId="77777777" w:rsidR="001A4B9C" w:rsidRPr="007C15F5" w:rsidRDefault="001A4B9C" w:rsidP="00923B46">
            <w:pPr>
              <w:spacing w:before="20" w:after="20"/>
              <w:rPr>
                <w:b/>
                <w:bCs/>
                <w:sz w:val="14"/>
              </w:rPr>
            </w:pPr>
          </w:p>
          <w:p w14:paraId="00BB69CD" w14:textId="77777777" w:rsidR="001A4B9C" w:rsidRPr="007C15F5" w:rsidRDefault="001A4B9C" w:rsidP="00923B46">
            <w:pPr>
              <w:spacing w:before="20" w:after="20"/>
              <w:rPr>
                <w:b/>
                <w:bCs/>
                <w:sz w:val="14"/>
              </w:rPr>
            </w:pPr>
          </w:p>
        </w:tc>
      </w:tr>
      <w:tr w:rsidR="001A4B9C" w:rsidRPr="007C15F5" w14:paraId="2AB510A6" w14:textId="77777777" w:rsidTr="00923B46">
        <w:tc>
          <w:tcPr>
            <w:tcW w:w="4753" w:type="dxa"/>
            <w:gridSpan w:val="3"/>
            <w:vMerge/>
            <w:tcBorders>
              <w:bottom w:val="single" w:sz="4" w:space="0" w:color="auto"/>
            </w:tcBorders>
            <w:noWrap/>
          </w:tcPr>
          <w:p w14:paraId="31CB943A" w14:textId="77777777" w:rsidR="001A4B9C" w:rsidRPr="007C15F5" w:rsidRDefault="001A4B9C" w:rsidP="00923B46">
            <w:pPr>
              <w:spacing w:before="20" w:after="20"/>
              <w:rPr>
                <w:b/>
                <w:bCs/>
                <w:sz w:val="14"/>
              </w:rPr>
            </w:pPr>
          </w:p>
        </w:tc>
        <w:tc>
          <w:tcPr>
            <w:tcW w:w="1025" w:type="dxa"/>
            <w:gridSpan w:val="2"/>
            <w:tcBorders>
              <w:bottom w:val="single" w:sz="4" w:space="0" w:color="auto"/>
            </w:tcBorders>
            <w:noWrap/>
          </w:tcPr>
          <w:p w14:paraId="6A02552A" w14:textId="77777777" w:rsidR="001A4B9C" w:rsidRPr="007C15F5" w:rsidRDefault="001A4B9C" w:rsidP="00923B46">
            <w:pPr>
              <w:spacing w:before="20" w:after="20"/>
              <w:rPr>
                <w:b/>
                <w:bCs/>
                <w:sz w:val="14"/>
              </w:rPr>
            </w:pPr>
            <w:r w:rsidRPr="007C15F5">
              <w:rPr>
                <w:b/>
                <w:bCs/>
                <w:sz w:val="14"/>
              </w:rPr>
              <w:t xml:space="preserve">Date: </w:t>
            </w:r>
          </w:p>
        </w:tc>
        <w:tc>
          <w:tcPr>
            <w:tcW w:w="3717" w:type="dxa"/>
            <w:tcBorders>
              <w:bottom w:val="single" w:sz="4" w:space="0" w:color="auto"/>
            </w:tcBorders>
            <w:noWrap/>
          </w:tcPr>
          <w:p w14:paraId="768A1784" w14:textId="1AC300C6" w:rsidR="001A4B9C" w:rsidRPr="007C15F5" w:rsidRDefault="001A4B9C" w:rsidP="00923B46">
            <w:pPr>
              <w:spacing w:before="20" w:after="20"/>
              <w:rPr>
                <w:b/>
                <w:bCs/>
                <w:sz w:val="14"/>
              </w:rPr>
            </w:pPr>
            <w:r w:rsidRPr="007C15F5">
              <w:rPr>
                <w:b/>
                <w:bCs/>
                <w:sz w:val="14"/>
              </w:rPr>
              <w:t xml:space="preserve">Export </w:t>
            </w:r>
            <w:r w:rsidR="002304B7" w:rsidRPr="007C15F5">
              <w:rPr>
                <w:b/>
                <w:bCs/>
                <w:sz w:val="14"/>
              </w:rPr>
              <w:t>licence</w:t>
            </w:r>
            <w:r w:rsidRPr="007C15F5">
              <w:rPr>
                <w:b/>
                <w:bCs/>
                <w:sz w:val="14"/>
              </w:rPr>
              <w:t>:</w:t>
            </w:r>
          </w:p>
        </w:tc>
      </w:tr>
      <w:tr w:rsidR="001A4B9C" w:rsidRPr="007C15F5" w14:paraId="35E9844A" w14:textId="77777777" w:rsidTr="00923B46">
        <w:trPr>
          <w:trHeight w:val="333"/>
        </w:trPr>
        <w:tc>
          <w:tcPr>
            <w:tcW w:w="9495" w:type="dxa"/>
            <w:gridSpan w:val="6"/>
            <w:tcBorders>
              <w:left w:val="nil"/>
              <w:right w:val="nil"/>
            </w:tcBorders>
            <w:noWrap/>
          </w:tcPr>
          <w:p w14:paraId="7F4C8725" w14:textId="77777777" w:rsidR="001A4B9C" w:rsidRPr="007C15F5" w:rsidRDefault="001A4B9C" w:rsidP="00923B46">
            <w:pPr>
              <w:spacing w:before="20" w:after="20"/>
              <w:rPr>
                <w:b/>
                <w:bCs/>
                <w:sz w:val="14"/>
              </w:rPr>
            </w:pPr>
            <w:r w:rsidRPr="007C15F5">
              <w:rPr>
                <w:b/>
                <w:bCs/>
                <w:sz w:val="14"/>
              </w:rPr>
              <w:t>  </w:t>
            </w:r>
          </w:p>
        </w:tc>
      </w:tr>
      <w:tr w:rsidR="001A4B9C" w:rsidRPr="007C15F5" w14:paraId="7BF126EC" w14:textId="77777777" w:rsidTr="00923B46">
        <w:tc>
          <w:tcPr>
            <w:tcW w:w="4753" w:type="dxa"/>
            <w:gridSpan w:val="3"/>
            <w:shd w:val="clear" w:color="auto" w:fill="EEECE1" w:themeFill="background2"/>
            <w:noWrap/>
          </w:tcPr>
          <w:p w14:paraId="5A84C972" w14:textId="34E1C1CB" w:rsidR="001A4B9C" w:rsidRPr="007C15F5" w:rsidRDefault="001A4B9C" w:rsidP="00923B46">
            <w:pPr>
              <w:spacing w:before="20" w:after="20"/>
              <w:rPr>
                <w:b/>
                <w:bCs/>
                <w:sz w:val="14"/>
              </w:rPr>
            </w:pPr>
            <w:r w:rsidRPr="007C15F5">
              <w:rPr>
                <w:b/>
                <w:bCs/>
                <w:sz w:val="14"/>
              </w:rPr>
              <w:t xml:space="preserve">4. Import </w:t>
            </w:r>
            <w:r w:rsidR="002304B7" w:rsidRPr="007C15F5">
              <w:rPr>
                <w:b/>
                <w:bCs/>
                <w:sz w:val="14"/>
              </w:rPr>
              <w:t>section</w:t>
            </w:r>
          </w:p>
        </w:tc>
        <w:tc>
          <w:tcPr>
            <w:tcW w:w="4742" w:type="dxa"/>
            <w:gridSpan w:val="3"/>
            <w:shd w:val="clear" w:color="auto" w:fill="EEECE1" w:themeFill="background2"/>
            <w:noWrap/>
          </w:tcPr>
          <w:p w14:paraId="33310DF4" w14:textId="77777777" w:rsidR="001A4B9C" w:rsidRPr="007C15F5" w:rsidRDefault="001A4B9C" w:rsidP="00923B46">
            <w:pPr>
              <w:spacing w:before="20" w:after="20"/>
              <w:rPr>
                <w:b/>
                <w:bCs/>
                <w:sz w:val="14"/>
              </w:rPr>
            </w:pPr>
          </w:p>
        </w:tc>
      </w:tr>
      <w:tr w:rsidR="001A4B9C" w:rsidRPr="007C15F5" w14:paraId="7AE89176" w14:textId="77777777" w:rsidTr="00923B46">
        <w:trPr>
          <w:trHeight w:val="412"/>
        </w:trPr>
        <w:tc>
          <w:tcPr>
            <w:tcW w:w="4753" w:type="dxa"/>
            <w:gridSpan w:val="3"/>
            <w:noWrap/>
          </w:tcPr>
          <w:p w14:paraId="6D6F3167" w14:textId="1F1F8003" w:rsidR="001A4B9C" w:rsidRPr="007C15F5" w:rsidRDefault="001A4B9C" w:rsidP="00923B46">
            <w:pPr>
              <w:spacing w:before="20" w:after="20"/>
              <w:rPr>
                <w:b/>
                <w:bCs/>
                <w:sz w:val="14"/>
              </w:rPr>
            </w:pPr>
            <w:r w:rsidRPr="007C15F5">
              <w:rPr>
                <w:b/>
                <w:bCs/>
                <w:sz w:val="14"/>
              </w:rPr>
              <w:t xml:space="preserve">Name of </w:t>
            </w:r>
            <w:r w:rsidR="002304B7" w:rsidRPr="007C15F5">
              <w:rPr>
                <w:b/>
                <w:bCs/>
                <w:sz w:val="14"/>
              </w:rPr>
              <w:t>importer</w:t>
            </w:r>
            <w:r w:rsidRPr="007C15F5">
              <w:rPr>
                <w:b/>
                <w:bCs/>
                <w:sz w:val="14"/>
              </w:rPr>
              <w:t xml:space="preserve">: </w:t>
            </w:r>
          </w:p>
        </w:tc>
        <w:tc>
          <w:tcPr>
            <w:tcW w:w="4742" w:type="dxa"/>
            <w:gridSpan w:val="3"/>
            <w:noWrap/>
          </w:tcPr>
          <w:p w14:paraId="5DC73E6B" w14:textId="77777777" w:rsidR="001A4B9C" w:rsidRPr="007C15F5" w:rsidRDefault="001A4B9C" w:rsidP="00923B46">
            <w:pPr>
              <w:spacing w:before="20" w:after="20"/>
              <w:rPr>
                <w:b/>
                <w:bCs/>
                <w:sz w:val="14"/>
              </w:rPr>
            </w:pPr>
            <w:r w:rsidRPr="007C15F5">
              <w:rPr>
                <w:b/>
                <w:bCs/>
                <w:sz w:val="14"/>
              </w:rPr>
              <w:t>Importer address:</w:t>
            </w:r>
          </w:p>
          <w:p w14:paraId="3FB26E68" w14:textId="77777777" w:rsidR="001A4B9C" w:rsidRPr="007C15F5" w:rsidRDefault="001A4B9C" w:rsidP="00923B46">
            <w:pPr>
              <w:spacing w:before="20" w:after="20"/>
              <w:rPr>
                <w:b/>
                <w:bCs/>
                <w:sz w:val="14"/>
              </w:rPr>
            </w:pPr>
          </w:p>
          <w:p w14:paraId="3B4255F6" w14:textId="77777777" w:rsidR="001A4B9C" w:rsidRPr="007C15F5" w:rsidRDefault="001A4B9C" w:rsidP="00923B46">
            <w:pPr>
              <w:spacing w:before="20" w:after="20"/>
              <w:rPr>
                <w:b/>
                <w:bCs/>
                <w:sz w:val="14"/>
              </w:rPr>
            </w:pPr>
          </w:p>
        </w:tc>
      </w:tr>
      <w:tr w:rsidR="001A4B9C" w:rsidRPr="007C15F5" w14:paraId="69FA39BF" w14:textId="77777777" w:rsidTr="00923B46">
        <w:tc>
          <w:tcPr>
            <w:tcW w:w="3257" w:type="dxa"/>
            <w:gridSpan w:val="2"/>
            <w:noWrap/>
          </w:tcPr>
          <w:p w14:paraId="47214691" w14:textId="77777777" w:rsidR="001A4B9C" w:rsidRPr="007C15F5" w:rsidRDefault="001A4B9C" w:rsidP="00923B46">
            <w:pPr>
              <w:spacing w:before="20" w:after="20"/>
              <w:rPr>
                <w:b/>
                <w:bCs/>
                <w:sz w:val="14"/>
              </w:rPr>
            </w:pPr>
            <w:r w:rsidRPr="007C15F5">
              <w:rPr>
                <w:b/>
                <w:bCs/>
                <w:sz w:val="14"/>
              </w:rPr>
              <w:t xml:space="preserve">Port or place of arrival: </w:t>
            </w:r>
          </w:p>
          <w:p w14:paraId="629CF553" w14:textId="77777777" w:rsidR="001A4B9C" w:rsidRPr="007C15F5" w:rsidRDefault="001A4B9C" w:rsidP="00923B46">
            <w:pPr>
              <w:spacing w:before="20" w:after="20"/>
              <w:rPr>
                <w:b/>
                <w:bCs/>
                <w:sz w:val="14"/>
              </w:rPr>
            </w:pPr>
          </w:p>
        </w:tc>
        <w:tc>
          <w:tcPr>
            <w:tcW w:w="2286" w:type="dxa"/>
            <w:gridSpan w:val="2"/>
            <w:noWrap/>
          </w:tcPr>
          <w:p w14:paraId="3A7C6A63" w14:textId="77777777" w:rsidR="001A4B9C" w:rsidRPr="007C15F5" w:rsidRDefault="001A4B9C" w:rsidP="00923B46">
            <w:pPr>
              <w:spacing w:before="20" w:after="20"/>
              <w:rPr>
                <w:b/>
                <w:bCs/>
                <w:sz w:val="14"/>
              </w:rPr>
            </w:pPr>
            <w:r w:rsidRPr="007C15F5">
              <w:rPr>
                <w:b/>
                <w:bCs/>
                <w:sz w:val="14"/>
              </w:rPr>
              <w:t xml:space="preserve">State/Province: </w:t>
            </w:r>
          </w:p>
        </w:tc>
        <w:tc>
          <w:tcPr>
            <w:tcW w:w="3952" w:type="dxa"/>
            <w:gridSpan w:val="2"/>
            <w:noWrap/>
          </w:tcPr>
          <w:p w14:paraId="520A2DC2" w14:textId="77777777" w:rsidR="001A4B9C" w:rsidRPr="007C15F5" w:rsidRDefault="001A4B9C" w:rsidP="00923B46">
            <w:pPr>
              <w:spacing w:before="20" w:after="20"/>
              <w:rPr>
                <w:b/>
                <w:bCs/>
                <w:sz w:val="14"/>
              </w:rPr>
            </w:pPr>
            <w:r w:rsidRPr="007C15F5">
              <w:rPr>
                <w:b/>
                <w:bCs/>
                <w:sz w:val="14"/>
              </w:rPr>
              <w:t>Country:</w:t>
            </w:r>
          </w:p>
          <w:p w14:paraId="6B8A447D" w14:textId="77777777" w:rsidR="001A4B9C" w:rsidRPr="007C15F5" w:rsidRDefault="001A4B9C" w:rsidP="00923B46">
            <w:pPr>
              <w:spacing w:before="20" w:after="20"/>
              <w:rPr>
                <w:b/>
                <w:bCs/>
                <w:sz w:val="14"/>
              </w:rPr>
            </w:pPr>
          </w:p>
          <w:p w14:paraId="32726785" w14:textId="77777777" w:rsidR="001A4B9C" w:rsidRPr="007C15F5" w:rsidRDefault="001A4B9C" w:rsidP="00923B46">
            <w:pPr>
              <w:spacing w:before="20" w:after="20"/>
              <w:rPr>
                <w:b/>
                <w:bCs/>
                <w:sz w:val="14"/>
              </w:rPr>
            </w:pPr>
          </w:p>
        </w:tc>
      </w:tr>
      <w:tr w:rsidR="001A4B9C" w:rsidRPr="007C15F5" w14:paraId="1E17A5A9" w14:textId="77777777" w:rsidTr="00923B46">
        <w:trPr>
          <w:trHeight w:val="359"/>
        </w:trPr>
        <w:tc>
          <w:tcPr>
            <w:tcW w:w="9495" w:type="dxa"/>
            <w:gridSpan w:val="6"/>
            <w:tcBorders>
              <w:left w:val="nil"/>
              <w:right w:val="nil"/>
            </w:tcBorders>
            <w:noWrap/>
          </w:tcPr>
          <w:p w14:paraId="3F864BD3" w14:textId="77777777" w:rsidR="001A4B9C" w:rsidRPr="007C15F5" w:rsidRDefault="001A4B9C" w:rsidP="00923B46">
            <w:pPr>
              <w:spacing w:before="20" w:after="20"/>
              <w:rPr>
                <w:b/>
                <w:bCs/>
                <w:sz w:val="14"/>
              </w:rPr>
            </w:pPr>
            <w:r w:rsidRPr="007C15F5">
              <w:rPr>
                <w:b/>
                <w:bCs/>
                <w:sz w:val="14"/>
              </w:rPr>
              <w:t> </w:t>
            </w:r>
          </w:p>
        </w:tc>
      </w:tr>
      <w:tr w:rsidR="001A4B9C" w:rsidRPr="007C15F5" w14:paraId="507732D3" w14:textId="77777777" w:rsidTr="00923B46">
        <w:trPr>
          <w:trHeight w:val="195"/>
        </w:trPr>
        <w:tc>
          <w:tcPr>
            <w:tcW w:w="9495" w:type="dxa"/>
            <w:gridSpan w:val="6"/>
            <w:vMerge w:val="restart"/>
            <w:shd w:val="clear" w:color="auto" w:fill="EEECE1" w:themeFill="background2"/>
          </w:tcPr>
          <w:p w14:paraId="0C3B0D3A" w14:textId="21F42DC8" w:rsidR="001A4B9C" w:rsidRPr="007C15F5" w:rsidRDefault="001A4B9C" w:rsidP="00923B46">
            <w:pPr>
              <w:spacing w:before="20" w:after="20"/>
              <w:rPr>
                <w:b/>
                <w:bCs/>
                <w:sz w:val="14"/>
              </w:rPr>
            </w:pPr>
            <w:r w:rsidRPr="007C15F5">
              <w:rPr>
                <w:b/>
                <w:bCs/>
                <w:sz w:val="14"/>
              </w:rPr>
              <w:t xml:space="preserve">5.  Export </w:t>
            </w:r>
            <w:r w:rsidR="002304B7" w:rsidRPr="007C15F5">
              <w:rPr>
                <w:b/>
                <w:bCs/>
                <w:sz w:val="14"/>
              </w:rPr>
              <w:t>government authority validation</w:t>
            </w:r>
            <w:r w:rsidRPr="007C15F5">
              <w:rPr>
                <w:b/>
                <w:bCs/>
                <w:sz w:val="14"/>
              </w:rPr>
              <w:t xml:space="preserve">:  </w:t>
            </w:r>
            <w:r w:rsidRPr="007C15F5">
              <w:rPr>
                <w:bCs/>
                <w:sz w:val="14"/>
              </w:rPr>
              <w:t>I certify that the above information is complete, true and correct to the best of my knowledge.</w:t>
            </w:r>
          </w:p>
        </w:tc>
      </w:tr>
      <w:tr w:rsidR="001A4B9C" w:rsidRPr="007C15F5" w14:paraId="11BC94BF" w14:textId="77777777" w:rsidTr="00923B46">
        <w:trPr>
          <w:trHeight w:val="210"/>
        </w:trPr>
        <w:tc>
          <w:tcPr>
            <w:tcW w:w="9495" w:type="dxa"/>
            <w:gridSpan w:val="6"/>
            <w:vMerge/>
            <w:shd w:val="clear" w:color="auto" w:fill="EEECE1" w:themeFill="background2"/>
          </w:tcPr>
          <w:p w14:paraId="07E5B0CE" w14:textId="77777777" w:rsidR="001A4B9C" w:rsidRPr="007C15F5" w:rsidRDefault="001A4B9C" w:rsidP="00923B46">
            <w:pPr>
              <w:spacing w:before="20" w:after="20"/>
              <w:rPr>
                <w:b/>
                <w:bCs/>
                <w:sz w:val="14"/>
              </w:rPr>
            </w:pPr>
          </w:p>
        </w:tc>
      </w:tr>
      <w:tr w:rsidR="001A4B9C" w:rsidRPr="007C15F5" w14:paraId="4A9D680E" w14:textId="77777777" w:rsidTr="00923B46">
        <w:tc>
          <w:tcPr>
            <w:tcW w:w="2895" w:type="dxa"/>
            <w:tcBorders>
              <w:bottom w:val="single" w:sz="4" w:space="0" w:color="auto"/>
            </w:tcBorders>
            <w:noWrap/>
          </w:tcPr>
          <w:p w14:paraId="0AA328EC" w14:textId="77777777" w:rsidR="001A4B9C" w:rsidRPr="007C15F5" w:rsidRDefault="001A4B9C" w:rsidP="00923B46">
            <w:pPr>
              <w:spacing w:before="20" w:after="20"/>
              <w:rPr>
                <w:b/>
                <w:bCs/>
                <w:sz w:val="14"/>
              </w:rPr>
            </w:pPr>
            <w:r w:rsidRPr="007C15F5">
              <w:rPr>
                <w:b/>
                <w:bCs/>
                <w:sz w:val="14"/>
              </w:rPr>
              <w:t xml:space="preserve">Name/Title: </w:t>
            </w:r>
          </w:p>
          <w:p w14:paraId="3065AECA" w14:textId="77777777" w:rsidR="001A4B9C" w:rsidRPr="007C15F5" w:rsidRDefault="001A4B9C" w:rsidP="00923B46">
            <w:pPr>
              <w:spacing w:before="20" w:after="20"/>
              <w:rPr>
                <w:b/>
                <w:bCs/>
                <w:sz w:val="14"/>
              </w:rPr>
            </w:pPr>
          </w:p>
          <w:p w14:paraId="47EF590B" w14:textId="77777777" w:rsidR="001A4B9C" w:rsidRPr="007C15F5" w:rsidRDefault="001A4B9C" w:rsidP="00923B46">
            <w:pPr>
              <w:spacing w:before="20" w:after="20"/>
              <w:rPr>
                <w:b/>
                <w:bCs/>
                <w:sz w:val="14"/>
              </w:rPr>
            </w:pPr>
          </w:p>
        </w:tc>
        <w:tc>
          <w:tcPr>
            <w:tcW w:w="2883" w:type="dxa"/>
            <w:gridSpan w:val="4"/>
            <w:tcBorders>
              <w:bottom w:val="single" w:sz="4" w:space="0" w:color="auto"/>
            </w:tcBorders>
            <w:noWrap/>
          </w:tcPr>
          <w:p w14:paraId="4437D6C9" w14:textId="77777777" w:rsidR="001A4B9C" w:rsidRPr="007C15F5" w:rsidRDefault="001A4B9C" w:rsidP="00923B46">
            <w:pPr>
              <w:spacing w:before="20" w:after="20"/>
              <w:rPr>
                <w:b/>
                <w:bCs/>
                <w:sz w:val="14"/>
              </w:rPr>
            </w:pPr>
            <w:r w:rsidRPr="007C15F5">
              <w:rPr>
                <w:b/>
                <w:bCs/>
                <w:sz w:val="14"/>
              </w:rPr>
              <w:t xml:space="preserve">Government: </w:t>
            </w:r>
          </w:p>
        </w:tc>
        <w:tc>
          <w:tcPr>
            <w:tcW w:w="3717" w:type="dxa"/>
            <w:tcBorders>
              <w:bottom w:val="single" w:sz="4" w:space="0" w:color="auto"/>
            </w:tcBorders>
            <w:noWrap/>
          </w:tcPr>
          <w:p w14:paraId="2D37A40E" w14:textId="77777777" w:rsidR="001A4B9C" w:rsidRPr="007C15F5" w:rsidRDefault="001A4B9C" w:rsidP="00923B46">
            <w:pPr>
              <w:spacing w:before="20" w:after="20"/>
              <w:rPr>
                <w:b/>
                <w:bCs/>
                <w:sz w:val="14"/>
              </w:rPr>
            </w:pPr>
            <w:r w:rsidRPr="007C15F5">
              <w:rPr>
                <w:b/>
                <w:bCs/>
                <w:sz w:val="14"/>
              </w:rPr>
              <w:t>Date:</w:t>
            </w:r>
          </w:p>
        </w:tc>
      </w:tr>
    </w:tbl>
    <w:p w14:paraId="13ADB90E" w14:textId="77777777" w:rsidR="001A4B9C" w:rsidRPr="007C15F5" w:rsidRDefault="001A4B9C" w:rsidP="001A4B9C">
      <w:pPr>
        <w:pStyle w:val="appendixnumber"/>
        <w:jc w:val="left"/>
        <w:rPr>
          <w:caps w:val="0"/>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841"/>
        <w:gridCol w:w="1603"/>
        <w:gridCol w:w="140"/>
        <w:gridCol w:w="151"/>
        <w:gridCol w:w="394"/>
        <w:gridCol w:w="776"/>
        <w:gridCol w:w="1374"/>
        <w:gridCol w:w="17"/>
        <w:gridCol w:w="226"/>
        <w:gridCol w:w="294"/>
        <w:gridCol w:w="529"/>
        <w:gridCol w:w="170"/>
        <w:gridCol w:w="328"/>
        <w:gridCol w:w="919"/>
        <w:gridCol w:w="79"/>
        <w:gridCol w:w="130"/>
        <w:gridCol w:w="817"/>
        <w:gridCol w:w="851"/>
      </w:tblGrid>
      <w:tr w:rsidR="001A4B9C" w:rsidRPr="007C15F5" w14:paraId="4D7E3529" w14:textId="77777777" w:rsidTr="00923B46">
        <w:trPr>
          <w:cantSplit/>
          <w:jc w:val="center"/>
        </w:trPr>
        <w:tc>
          <w:tcPr>
            <w:tcW w:w="8788" w:type="dxa"/>
            <w:gridSpan w:val="17"/>
            <w:tcBorders>
              <w:top w:val="single" w:sz="2" w:space="0" w:color="auto"/>
              <w:left w:val="single" w:sz="2" w:space="0" w:color="auto"/>
              <w:bottom w:val="single" w:sz="2" w:space="0" w:color="auto"/>
              <w:right w:val="nil"/>
            </w:tcBorders>
          </w:tcPr>
          <w:p w14:paraId="0AA10B02" w14:textId="77777777" w:rsidR="001A4B9C" w:rsidRPr="007C15F5" w:rsidRDefault="001A4B9C" w:rsidP="00923B46">
            <w:pPr>
              <w:spacing w:before="20" w:after="20"/>
              <w:jc w:val="center"/>
              <w:rPr>
                <w:rStyle w:val="TableHeader"/>
                <w:sz w:val="14"/>
                <w:szCs w:val="16"/>
              </w:rPr>
            </w:pPr>
            <w:r w:rsidRPr="007C15F5">
              <w:lastRenderedPageBreak/>
              <w:br w:type="page"/>
            </w:r>
            <w:r w:rsidRPr="007C15F5">
              <w:br w:type="page"/>
            </w:r>
            <w:r w:rsidRPr="007C15F5">
              <w:rPr>
                <w:rStyle w:val="TableHeader"/>
                <w:sz w:val="14"/>
                <w:szCs w:val="16"/>
              </w:rPr>
              <w:t xml:space="preserve">SPECIALLY VALIDATED </w:t>
            </w:r>
            <w:r w:rsidRPr="007C15F5">
              <w:rPr>
                <w:rStyle w:val="TableHeader"/>
                <w:i/>
                <w:sz w:val="14"/>
                <w:szCs w:val="16"/>
              </w:rPr>
              <w:t>DISSOSTICHUS</w:t>
            </w:r>
            <w:r w:rsidRPr="007C15F5">
              <w:rPr>
                <w:rStyle w:val="TableHeader"/>
                <w:sz w:val="14"/>
                <w:szCs w:val="16"/>
              </w:rPr>
              <w:t xml:space="preserve"> CATCH DOCUMENT</w:t>
            </w:r>
          </w:p>
        </w:tc>
        <w:tc>
          <w:tcPr>
            <w:tcW w:w="851" w:type="dxa"/>
            <w:tcBorders>
              <w:top w:val="single" w:sz="2" w:space="0" w:color="auto"/>
              <w:left w:val="nil"/>
              <w:bottom w:val="single" w:sz="2" w:space="0" w:color="auto"/>
              <w:right w:val="single" w:sz="2" w:space="0" w:color="auto"/>
            </w:tcBorders>
          </w:tcPr>
          <w:p w14:paraId="5F2FF2B0" w14:textId="77777777" w:rsidR="001A4B9C" w:rsidRPr="007C15F5" w:rsidRDefault="001A4B9C" w:rsidP="00923B46">
            <w:pPr>
              <w:spacing w:before="20" w:after="20"/>
              <w:jc w:val="right"/>
              <w:rPr>
                <w:rStyle w:val="TableHeader"/>
                <w:sz w:val="14"/>
                <w:szCs w:val="16"/>
              </w:rPr>
            </w:pPr>
            <w:r w:rsidRPr="007C15F5">
              <w:rPr>
                <w:rStyle w:val="TableHeader"/>
                <w:sz w:val="14"/>
                <w:szCs w:val="16"/>
              </w:rPr>
              <w:t>V 1.0</w:t>
            </w:r>
          </w:p>
        </w:tc>
      </w:tr>
      <w:tr w:rsidR="001A4B9C" w:rsidRPr="007C15F5" w14:paraId="33C5159B" w14:textId="77777777" w:rsidTr="009951A4">
        <w:trPr>
          <w:cantSplit/>
          <w:trHeight w:val="198"/>
          <w:jc w:val="center"/>
        </w:trPr>
        <w:tc>
          <w:tcPr>
            <w:tcW w:w="3905" w:type="dxa"/>
            <w:gridSpan w:val="6"/>
            <w:tcBorders>
              <w:top w:val="single" w:sz="2" w:space="0" w:color="auto"/>
              <w:left w:val="single" w:sz="2" w:space="0" w:color="auto"/>
              <w:bottom w:val="single" w:sz="24" w:space="0" w:color="auto"/>
              <w:right w:val="nil"/>
            </w:tcBorders>
          </w:tcPr>
          <w:p w14:paraId="7DCA3CF5" w14:textId="3A527010" w:rsidR="001A4B9C" w:rsidRPr="007C15F5" w:rsidRDefault="001A4B9C" w:rsidP="00923B46">
            <w:pPr>
              <w:pStyle w:val="TableHeader3"/>
              <w:spacing w:before="20" w:after="20" w:line="240" w:lineRule="auto"/>
              <w:ind w:left="0"/>
              <w:rPr>
                <w:sz w:val="14"/>
                <w:szCs w:val="16"/>
              </w:rPr>
            </w:pPr>
            <w:r w:rsidRPr="007C15F5">
              <w:rPr>
                <w:sz w:val="14"/>
                <w:szCs w:val="16"/>
              </w:rPr>
              <w:t xml:space="preserve">Document </w:t>
            </w:r>
            <w:r w:rsidR="002304B7" w:rsidRPr="007C15F5">
              <w:rPr>
                <w:sz w:val="14"/>
                <w:szCs w:val="16"/>
              </w:rPr>
              <w:t>number</w:t>
            </w:r>
            <w:r w:rsidRPr="007C15F5">
              <w:rPr>
                <w:sz w:val="14"/>
                <w:szCs w:val="16"/>
              </w:rPr>
              <w:t>:</w:t>
            </w:r>
          </w:p>
        </w:tc>
        <w:tc>
          <w:tcPr>
            <w:tcW w:w="5734" w:type="dxa"/>
            <w:gridSpan w:val="12"/>
            <w:tcBorders>
              <w:top w:val="single" w:sz="4" w:space="0" w:color="auto"/>
              <w:left w:val="nil"/>
              <w:bottom w:val="nil"/>
              <w:right w:val="single" w:sz="4" w:space="0" w:color="auto"/>
            </w:tcBorders>
          </w:tcPr>
          <w:p w14:paraId="529185C1" w14:textId="77777777" w:rsidR="001A4B9C" w:rsidRPr="007C15F5" w:rsidRDefault="001A4B9C" w:rsidP="00923B46">
            <w:pPr>
              <w:pStyle w:val="TableHeader3"/>
              <w:spacing w:before="20" w:after="20" w:line="240" w:lineRule="auto"/>
              <w:ind w:left="0"/>
              <w:rPr>
                <w:sz w:val="14"/>
                <w:szCs w:val="16"/>
              </w:rPr>
            </w:pPr>
          </w:p>
        </w:tc>
      </w:tr>
      <w:tr w:rsidR="001A4B9C" w:rsidRPr="007C15F5" w14:paraId="209E446C" w14:textId="77777777" w:rsidTr="00923B46">
        <w:trPr>
          <w:cantSplit/>
          <w:jc w:val="center"/>
        </w:trPr>
        <w:tc>
          <w:tcPr>
            <w:tcW w:w="9639" w:type="dxa"/>
            <w:gridSpan w:val="18"/>
            <w:tcBorders>
              <w:top w:val="single" w:sz="24" w:space="0" w:color="auto"/>
              <w:left w:val="single" w:sz="2" w:space="0" w:color="auto"/>
            </w:tcBorders>
          </w:tcPr>
          <w:p w14:paraId="2ADAA2A4" w14:textId="5CC520F6" w:rsidR="001A4B9C" w:rsidRPr="007C15F5" w:rsidRDefault="001A4B9C" w:rsidP="00923B46">
            <w:pPr>
              <w:pStyle w:val="TableHeader2Char1CharChar"/>
              <w:spacing w:before="20" w:after="20" w:line="240" w:lineRule="auto"/>
              <w:ind w:left="0"/>
              <w:rPr>
                <w:sz w:val="14"/>
                <w:szCs w:val="16"/>
              </w:rPr>
            </w:pPr>
            <w:r w:rsidRPr="007C15F5">
              <w:rPr>
                <w:sz w:val="14"/>
                <w:szCs w:val="16"/>
              </w:rPr>
              <w:t xml:space="preserve">1. Issuing </w:t>
            </w:r>
            <w:r w:rsidR="002304B7" w:rsidRPr="007C15F5">
              <w:rPr>
                <w:sz w:val="14"/>
                <w:szCs w:val="16"/>
              </w:rPr>
              <w:t>authority of document</w:t>
            </w:r>
          </w:p>
        </w:tc>
      </w:tr>
      <w:tr w:rsidR="001A4B9C" w:rsidRPr="007C15F5" w14:paraId="3A6BA37C" w14:textId="77777777" w:rsidTr="00923B46">
        <w:trPr>
          <w:cantSplit/>
          <w:trHeight w:val="675"/>
          <w:jc w:val="center"/>
        </w:trPr>
        <w:tc>
          <w:tcPr>
            <w:tcW w:w="2735" w:type="dxa"/>
            <w:gridSpan w:val="4"/>
            <w:tcBorders>
              <w:left w:val="single" w:sz="2" w:space="0" w:color="auto"/>
            </w:tcBorders>
          </w:tcPr>
          <w:p w14:paraId="72B3AAB7"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Name:</w:t>
            </w:r>
          </w:p>
          <w:p w14:paraId="71A91342" w14:textId="77777777" w:rsidR="001A4B9C" w:rsidRPr="007C15F5" w:rsidRDefault="001A4B9C" w:rsidP="00923B46">
            <w:pPr>
              <w:pStyle w:val="Examplecontent"/>
              <w:spacing w:before="20" w:after="20" w:line="240" w:lineRule="auto"/>
              <w:ind w:left="0"/>
              <w:rPr>
                <w:b/>
                <w:color w:val="auto"/>
                <w:sz w:val="14"/>
                <w:szCs w:val="16"/>
              </w:rPr>
            </w:pPr>
          </w:p>
        </w:tc>
        <w:tc>
          <w:tcPr>
            <w:tcW w:w="3081" w:type="dxa"/>
            <w:gridSpan w:val="6"/>
          </w:tcPr>
          <w:p w14:paraId="7E54B0A7"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Address:</w:t>
            </w:r>
          </w:p>
          <w:p w14:paraId="1209E33E" w14:textId="77777777" w:rsidR="001A4B9C" w:rsidRPr="007C15F5" w:rsidRDefault="001A4B9C" w:rsidP="00923B46">
            <w:pPr>
              <w:pStyle w:val="Examplecontent"/>
              <w:spacing w:before="20" w:after="20" w:line="240" w:lineRule="auto"/>
              <w:ind w:left="0"/>
              <w:rPr>
                <w:b/>
                <w:color w:val="auto"/>
                <w:sz w:val="14"/>
                <w:szCs w:val="16"/>
              </w:rPr>
            </w:pPr>
          </w:p>
        </w:tc>
        <w:tc>
          <w:tcPr>
            <w:tcW w:w="2025" w:type="dxa"/>
            <w:gridSpan w:val="5"/>
          </w:tcPr>
          <w:p w14:paraId="205F7CA5" w14:textId="77777777" w:rsidR="001A4B9C" w:rsidRPr="007C15F5" w:rsidRDefault="001A4B9C" w:rsidP="00923B46">
            <w:pPr>
              <w:pStyle w:val="Examplecontent"/>
              <w:spacing w:before="20" w:after="20" w:line="240" w:lineRule="auto"/>
              <w:ind w:left="0"/>
              <w:rPr>
                <w:b/>
                <w:color w:val="auto"/>
                <w:sz w:val="14"/>
                <w:szCs w:val="16"/>
              </w:rPr>
            </w:pPr>
            <w:r w:rsidRPr="007C15F5">
              <w:rPr>
                <w:b/>
                <w:color w:val="auto"/>
                <w:sz w:val="14"/>
                <w:szCs w:val="16"/>
              </w:rPr>
              <w:t>Telephone:</w:t>
            </w:r>
          </w:p>
          <w:p w14:paraId="0A3D857C" w14:textId="77777777" w:rsidR="001A4B9C" w:rsidRPr="007C15F5" w:rsidRDefault="001A4B9C" w:rsidP="00923B46">
            <w:pPr>
              <w:pStyle w:val="Examplecontent"/>
              <w:spacing w:before="20" w:after="20" w:line="240" w:lineRule="auto"/>
              <w:ind w:left="0"/>
              <w:rPr>
                <w:b/>
                <w:color w:val="auto"/>
                <w:sz w:val="14"/>
                <w:szCs w:val="16"/>
              </w:rPr>
            </w:pPr>
          </w:p>
        </w:tc>
        <w:tc>
          <w:tcPr>
            <w:tcW w:w="1798" w:type="dxa"/>
            <w:gridSpan w:val="3"/>
          </w:tcPr>
          <w:p w14:paraId="75369AB8" w14:textId="77777777" w:rsidR="001A4B9C" w:rsidRPr="007C15F5" w:rsidRDefault="001A4B9C" w:rsidP="00923B46">
            <w:pPr>
              <w:pStyle w:val="TableHeader3"/>
              <w:spacing w:before="20" w:after="20" w:line="240" w:lineRule="auto"/>
              <w:ind w:left="0"/>
              <w:rPr>
                <w:sz w:val="14"/>
                <w:szCs w:val="16"/>
              </w:rPr>
            </w:pPr>
            <w:r w:rsidRPr="007C15F5">
              <w:rPr>
                <w:sz w:val="14"/>
                <w:szCs w:val="16"/>
              </w:rPr>
              <w:t>Fax:</w:t>
            </w:r>
          </w:p>
          <w:p w14:paraId="4ADA7948" w14:textId="77777777" w:rsidR="001A4B9C" w:rsidRPr="007C15F5" w:rsidRDefault="001A4B9C" w:rsidP="00923B46">
            <w:pPr>
              <w:pStyle w:val="TableHeader3"/>
              <w:spacing w:before="20" w:after="20" w:line="240" w:lineRule="auto"/>
              <w:ind w:left="0"/>
              <w:rPr>
                <w:sz w:val="14"/>
                <w:szCs w:val="16"/>
              </w:rPr>
            </w:pPr>
          </w:p>
        </w:tc>
      </w:tr>
      <w:tr w:rsidR="001A4B9C" w:rsidRPr="007C15F5" w14:paraId="1406D8C9" w14:textId="77777777" w:rsidTr="00923B46">
        <w:trPr>
          <w:cantSplit/>
          <w:jc w:val="center"/>
        </w:trPr>
        <w:tc>
          <w:tcPr>
            <w:tcW w:w="9639" w:type="dxa"/>
            <w:gridSpan w:val="18"/>
            <w:tcBorders>
              <w:left w:val="single" w:sz="2" w:space="0" w:color="auto"/>
            </w:tcBorders>
          </w:tcPr>
          <w:p w14:paraId="4E6BAE34"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2. Fishing Vessel</w:t>
            </w:r>
          </w:p>
        </w:tc>
      </w:tr>
      <w:tr w:rsidR="001A4B9C" w:rsidRPr="007C15F5" w14:paraId="228DDF35" w14:textId="77777777" w:rsidTr="00923B46">
        <w:trPr>
          <w:cantSplit/>
          <w:trHeight w:val="675"/>
          <w:jc w:val="center"/>
        </w:trPr>
        <w:tc>
          <w:tcPr>
            <w:tcW w:w="2735" w:type="dxa"/>
            <w:gridSpan w:val="4"/>
            <w:tcBorders>
              <w:left w:val="single" w:sz="2" w:space="0" w:color="auto"/>
            </w:tcBorders>
          </w:tcPr>
          <w:p w14:paraId="65B74CF7" w14:textId="77777777" w:rsidR="001A4B9C" w:rsidRPr="007C15F5" w:rsidRDefault="001A4B9C" w:rsidP="00923B46">
            <w:pPr>
              <w:pStyle w:val="TableHeader3"/>
              <w:spacing w:before="20" w:after="20" w:line="240" w:lineRule="auto"/>
              <w:ind w:left="0"/>
              <w:rPr>
                <w:sz w:val="14"/>
                <w:szCs w:val="16"/>
              </w:rPr>
            </w:pPr>
            <w:r w:rsidRPr="007C15F5">
              <w:rPr>
                <w:sz w:val="14"/>
                <w:szCs w:val="16"/>
              </w:rPr>
              <w:t>Name:</w:t>
            </w:r>
          </w:p>
          <w:p w14:paraId="4410978A" w14:textId="77777777" w:rsidR="001A4B9C" w:rsidRPr="007C15F5" w:rsidRDefault="001A4B9C" w:rsidP="00923B46">
            <w:pPr>
              <w:pStyle w:val="Examplecontent"/>
              <w:spacing w:before="20" w:after="20" w:line="240" w:lineRule="auto"/>
              <w:ind w:left="0"/>
              <w:rPr>
                <w:color w:val="auto"/>
                <w:sz w:val="14"/>
                <w:szCs w:val="16"/>
              </w:rPr>
            </w:pPr>
          </w:p>
        </w:tc>
        <w:tc>
          <w:tcPr>
            <w:tcW w:w="2787" w:type="dxa"/>
            <w:gridSpan w:val="5"/>
            <w:tcBorders>
              <w:right w:val="single" w:sz="2" w:space="0" w:color="auto"/>
            </w:tcBorders>
          </w:tcPr>
          <w:p w14:paraId="4B9273FB" w14:textId="01706670" w:rsidR="001A4B9C" w:rsidRPr="007C15F5" w:rsidRDefault="001A4B9C" w:rsidP="00923B46">
            <w:pPr>
              <w:pStyle w:val="TableHeader3"/>
              <w:spacing w:before="20" w:after="20" w:line="240" w:lineRule="auto"/>
              <w:ind w:left="0"/>
              <w:rPr>
                <w:sz w:val="14"/>
                <w:szCs w:val="16"/>
              </w:rPr>
            </w:pPr>
            <w:r w:rsidRPr="007C15F5">
              <w:rPr>
                <w:sz w:val="14"/>
                <w:szCs w:val="16"/>
              </w:rPr>
              <w:t xml:space="preserve">Home </w:t>
            </w:r>
            <w:r w:rsidR="002304B7" w:rsidRPr="007C15F5">
              <w:rPr>
                <w:sz w:val="14"/>
                <w:szCs w:val="16"/>
              </w:rPr>
              <w:t>port</w:t>
            </w:r>
            <w:r w:rsidRPr="007C15F5">
              <w:rPr>
                <w:sz w:val="14"/>
                <w:szCs w:val="16"/>
              </w:rPr>
              <w:t>:</w:t>
            </w:r>
          </w:p>
          <w:p w14:paraId="4C783EC5" w14:textId="77777777" w:rsidR="001A4B9C" w:rsidRPr="007C15F5" w:rsidRDefault="001A4B9C" w:rsidP="00923B46">
            <w:pPr>
              <w:pStyle w:val="Examplecontent"/>
              <w:spacing w:before="20" w:after="20" w:line="240" w:lineRule="auto"/>
              <w:ind w:left="0"/>
              <w:rPr>
                <w:color w:val="auto"/>
                <w:sz w:val="14"/>
                <w:szCs w:val="16"/>
              </w:rPr>
            </w:pPr>
          </w:p>
        </w:tc>
        <w:tc>
          <w:tcPr>
            <w:tcW w:w="1321" w:type="dxa"/>
            <w:gridSpan w:val="4"/>
            <w:tcBorders>
              <w:left w:val="single" w:sz="2" w:space="0" w:color="auto"/>
              <w:bottom w:val="single" w:sz="24" w:space="0" w:color="auto"/>
            </w:tcBorders>
          </w:tcPr>
          <w:p w14:paraId="3C0CFC8F" w14:textId="7E8D51AD" w:rsidR="001A4B9C" w:rsidRPr="007C15F5" w:rsidRDefault="002304B7" w:rsidP="00923B46">
            <w:pPr>
              <w:pStyle w:val="TableHeader3"/>
              <w:spacing w:before="20" w:after="20" w:line="240" w:lineRule="auto"/>
              <w:ind w:left="0"/>
              <w:rPr>
                <w:sz w:val="14"/>
                <w:szCs w:val="16"/>
              </w:rPr>
            </w:pPr>
            <w:r w:rsidRPr="007C15F5">
              <w:rPr>
                <w:sz w:val="14"/>
                <w:szCs w:val="16"/>
              </w:rPr>
              <w:t>Registration number</w:t>
            </w:r>
            <w:r w:rsidR="001A4B9C" w:rsidRPr="007C15F5">
              <w:rPr>
                <w:sz w:val="14"/>
                <w:szCs w:val="16"/>
              </w:rPr>
              <w:t>:</w:t>
            </w:r>
          </w:p>
          <w:p w14:paraId="5941D07D" w14:textId="77777777" w:rsidR="001A4B9C" w:rsidRPr="007C15F5" w:rsidRDefault="001A4B9C" w:rsidP="00923B46">
            <w:pPr>
              <w:pStyle w:val="Examplecontent"/>
              <w:spacing w:before="20" w:after="20" w:line="240" w:lineRule="auto"/>
              <w:ind w:left="0"/>
              <w:rPr>
                <w:color w:val="auto"/>
                <w:sz w:val="14"/>
                <w:szCs w:val="16"/>
              </w:rPr>
            </w:pPr>
          </w:p>
        </w:tc>
        <w:tc>
          <w:tcPr>
            <w:tcW w:w="1128" w:type="dxa"/>
            <w:gridSpan w:val="3"/>
            <w:tcBorders>
              <w:bottom w:val="single" w:sz="24" w:space="0" w:color="auto"/>
            </w:tcBorders>
          </w:tcPr>
          <w:p w14:paraId="4CE843BF" w14:textId="63C823A5" w:rsidR="001A4B9C" w:rsidRPr="007C15F5" w:rsidRDefault="001A4B9C" w:rsidP="00923B46">
            <w:pPr>
              <w:pStyle w:val="TableHeader3"/>
              <w:spacing w:before="20" w:after="20" w:line="240" w:lineRule="auto"/>
              <w:ind w:left="0"/>
              <w:rPr>
                <w:sz w:val="14"/>
                <w:szCs w:val="16"/>
              </w:rPr>
            </w:pPr>
            <w:r w:rsidRPr="007C15F5">
              <w:rPr>
                <w:sz w:val="14"/>
                <w:szCs w:val="16"/>
              </w:rPr>
              <w:t xml:space="preserve">Call </w:t>
            </w:r>
            <w:r w:rsidR="002304B7" w:rsidRPr="007C15F5">
              <w:rPr>
                <w:sz w:val="14"/>
                <w:szCs w:val="16"/>
              </w:rPr>
              <w:t>sign</w:t>
            </w:r>
            <w:r w:rsidRPr="007C15F5">
              <w:rPr>
                <w:sz w:val="14"/>
                <w:szCs w:val="16"/>
              </w:rPr>
              <w:t>:</w:t>
            </w:r>
          </w:p>
          <w:p w14:paraId="057BC54A" w14:textId="77777777" w:rsidR="001A4B9C" w:rsidRPr="007C15F5" w:rsidRDefault="001A4B9C" w:rsidP="00923B46">
            <w:pPr>
              <w:pStyle w:val="Examplecontent"/>
              <w:spacing w:before="20" w:after="20" w:line="240" w:lineRule="auto"/>
              <w:ind w:left="0"/>
              <w:rPr>
                <w:color w:val="auto"/>
                <w:sz w:val="14"/>
                <w:szCs w:val="16"/>
              </w:rPr>
            </w:pPr>
          </w:p>
        </w:tc>
        <w:tc>
          <w:tcPr>
            <w:tcW w:w="1668" w:type="dxa"/>
            <w:gridSpan w:val="2"/>
            <w:tcBorders>
              <w:bottom w:val="single" w:sz="24" w:space="0" w:color="auto"/>
            </w:tcBorders>
          </w:tcPr>
          <w:p w14:paraId="784C659F" w14:textId="14B99C33" w:rsidR="001A4B9C" w:rsidRPr="007C15F5" w:rsidRDefault="001A4B9C" w:rsidP="00923B46">
            <w:pPr>
              <w:pStyle w:val="TableHeader3"/>
              <w:spacing w:before="20" w:after="20" w:line="240" w:lineRule="auto"/>
              <w:ind w:left="0"/>
              <w:rPr>
                <w:sz w:val="14"/>
                <w:szCs w:val="16"/>
              </w:rPr>
            </w:pPr>
            <w:r w:rsidRPr="007C15F5">
              <w:rPr>
                <w:sz w:val="14"/>
                <w:szCs w:val="16"/>
              </w:rPr>
              <w:t xml:space="preserve">IMO/Lloyd’s </w:t>
            </w:r>
            <w:r w:rsidR="002304B7" w:rsidRPr="007C15F5">
              <w:rPr>
                <w:sz w:val="14"/>
                <w:szCs w:val="16"/>
              </w:rPr>
              <w:t>number</w:t>
            </w:r>
            <w:r w:rsidRPr="007C15F5">
              <w:rPr>
                <w:sz w:val="14"/>
                <w:szCs w:val="16"/>
              </w:rPr>
              <w:br/>
              <w:t>(if issued):</w:t>
            </w:r>
          </w:p>
          <w:p w14:paraId="25E37861" w14:textId="77777777" w:rsidR="001A4B9C" w:rsidRPr="007C15F5" w:rsidRDefault="001A4B9C" w:rsidP="00923B46">
            <w:pPr>
              <w:pStyle w:val="TableHeader3"/>
              <w:spacing w:before="20" w:after="20" w:line="240" w:lineRule="auto"/>
              <w:ind w:left="0"/>
              <w:rPr>
                <w:sz w:val="14"/>
                <w:szCs w:val="16"/>
              </w:rPr>
            </w:pPr>
          </w:p>
        </w:tc>
      </w:tr>
      <w:tr w:rsidR="001A4B9C" w:rsidRPr="007C15F5" w14:paraId="210A60C3" w14:textId="77777777" w:rsidTr="00923B46">
        <w:trPr>
          <w:cantSplit/>
          <w:jc w:val="center"/>
        </w:trPr>
        <w:tc>
          <w:tcPr>
            <w:tcW w:w="2735" w:type="dxa"/>
            <w:gridSpan w:val="4"/>
            <w:vMerge w:val="restart"/>
            <w:tcBorders>
              <w:left w:val="single" w:sz="2" w:space="0" w:color="auto"/>
              <w:right w:val="single" w:sz="24" w:space="0" w:color="auto"/>
            </w:tcBorders>
          </w:tcPr>
          <w:p w14:paraId="37B8B00C" w14:textId="22A5A698" w:rsidR="001A4B9C" w:rsidRPr="007C15F5" w:rsidRDefault="001A4B9C" w:rsidP="00923B46">
            <w:pPr>
              <w:pStyle w:val="TableHeader3"/>
              <w:spacing w:before="20" w:after="20" w:line="240" w:lineRule="auto"/>
              <w:ind w:left="0"/>
              <w:rPr>
                <w:sz w:val="14"/>
                <w:szCs w:val="16"/>
              </w:rPr>
            </w:pPr>
            <w:r w:rsidRPr="007C15F5">
              <w:rPr>
                <w:sz w:val="14"/>
                <w:szCs w:val="16"/>
              </w:rPr>
              <w:t xml:space="preserve">3. Licence </w:t>
            </w:r>
            <w:r w:rsidR="002304B7" w:rsidRPr="007C15F5">
              <w:rPr>
                <w:sz w:val="14"/>
                <w:szCs w:val="16"/>
              </w:rPr>
              <w:t xml:space="preserve">number </w:t>
            </w:r>
            <w:r w:rsidRPr="007C15F5">
              <w:rPr>
                <w:sz w:val="14"/>
                <w:szCs w:val="16"/>
              </w:rPr>
              <w:t>(if issued)</w:t>
            </w:r>
          </w:p>
          <w:p w14:paraId="43469440" w14:textId="77777777" w:rsidR="001A4B9C" w:rsidRPr="007C15F5" w:rsidRDefault="001A4B9C" w:rsidP="00923B46">
            <w:pPr>
              <w:pStyle w:val="TableHeader3"/>
              <w:spacing w:before="20" w:after="20" w:line="240" w:lineRule="auto"/>
              <w:ind w:left="0"/>
              <w:rPr>
                <w:sz w:val="14"/>
                <w:szCs w:val="16"/>
              </w:rPr>
            </w:pPr>
          </w:p>
        </w:tc>
        <w:tc>
          <w:tcPr>
            <w:tcW w:w="6904" w:type="dxa"/>
            <w:gridSpan w:val="14"/>
            <w:tcBorders>
              <w:top w:val="single" w:sz="24" w:space="0" w:color="auto"/>
              <w:left w:val="single" w:sz="24" w:space="0" w:color="auto"/>
            </w:tcBorders>
          </w:tcPr>
          <w:p w14:paraId="05B23791"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Fishing dates for catch under this document</w:t>
            </w:r>
          </w:p>
        </w:tc>
      </w:tr>
      <w:tr w:rsidR="001A4B9C" w:rsidRPr="007C15F5" w14:paraId="44249F36" w14:textId="77777777" w:rsidTr="00923B46">
        <w:trPr>
          <w:cantSplit/>
          <w:trHeight w:val="402"/>
          <w:jc w:val="center"/>
        </w:trPr>
        <w:tc>
          <w:tcPr>
            <w:tcW w:w="2735" w:type="dxa"/>
            <w:gridSpan w:val="4"/>
            <w:vMerge/>
            <w:tcBorders>
              <w:left w:val="single" w:sz="2" w:space="0" w:color="auto"/>
              <w:right w:val="single" w:sz="24" w:space="0" w:color="auto"/>
            </w:tcBorders>
          </w:tcPr>
          <w:p w14:paraId="262EDD54" w14:textId="77777777" w:rsidR="001A4B9C" w:rsidRPr="007C15F5" w:rsidRDefault="001A4B9C" w:rsidP="00923B46">
            <w:pPr>
              <w:spacing w:before="20" w:after="20"/>
              <w:rPr>
                <w:sz w:val="14"/>
                <w:szCs w:val="16"/>
              </w:rPr>
            </w:pPr>
          </w:p>
        </w:tc>
        <w:tc>
          <w:tcPr>
            <w:tcW w:w="2787" w:type="dxa"/>
            <w:gridSpan w:val="5"/>
            <w:tcBorders>
              <w:left w:val="single" w:sz="24" w:space="0" w:color="auto"/>
            </w:tcBorders>
          </w:tcPr>
          <w:p w14:paraId="6EED93BD" w14:textId="77777777" w:rsidR="001A4B9C" w:rsidRPr="007C15F5" w:rsidRDefault="001A4B9C" w:rsidP="00923B46">
            <w:pPr>
              <w:pStyle w:val="TableHeader3"/>
              <w:spacing w:before="20" w:after="20" w:line="240" w:lineRule="auto"/>
              <w:ind w:left="0"/>
              <w:rPr>
                <w:sz w:val="14"/>
                <w:szCs w:val="16"/>
              </w:rPr>
            </w:pPr>
            <w:r w:rsidRPr="007C15F5">
              <w:rPr>
                <w:sz w:val="14"/>
                <w:szCs w:val="16"/>
              </w:rPr>
              <w:t>4. From:</w:t>
            </w:r>
          </w:p>
        </w:tc>
        <w:tc>
          <w:tcPr>
            <w:tcW w:w="4117" w:type="dxa"/>
            <w:gridSpan w:val="9"/>
          </w:tcPr>
          <w:p w14:paraId="2B49AAA7" w14:textId="77777777" w:rsidR="001A4B9C" w:rsidRPr="007C15F5" w:rsidRDefault="001A4B9C" w:rsidP="00923B46">
            <w:pPr>
              <w:pStyle w:val="TableHeader3"/>
              <w:spacing w:before="20" w:after="20" w:line="240" w:lineRule="auto"/>
              <w:ind w:left="0"/>
              <w:rPr>
                <w:sz w:val="14"/>
                <w:szCs w:val="16"/>
              </w:rPr>
            </w:pPr>
            <w:r w:rsidRPr="007C15F5">
              <w:rPr>
                <w:sz w:val="14"/>
                <w:szCs w:val="16"/>
              </w:rPr>
              <w:t>5. To:</w:t>
            </w:r>
          </w:p>
        </w:tc>
      </w:tr>
      <w:tr w:rsidR="001A4B9C" w:rsidRPr="007C15F5" w14:paraId="1D3A4499" w14:textId="77777777" w:rsidTr="00923B46">
        <w:trPr>
          <w:cantSplit/>
          <w:trHeight w:val="402"/>
          <w:jc w:val="center"/>
        </w:trPr>
        <w:tc>
          <w:tcPr>
            <w:tcW w:w="2735" w:type="dxa"/>
            <w:gridSpan w:val="4"/>
            <w:vMerge/>
            <w:tcBorders>
              <w:left w:val="single" w:sz="2" w:space="0" w:color="auto"/>
              <w:bottom w:val="single" w:sz="24" w:space="0" w:color="auto"/>
              <w:right w:val="single" w:sz="24" w:space="0" w:color="auto"/>
            </w:tcBorders>
          </w:tcPr>
          <w:p w14:paraId="4BFCAC97" w14:textId="77777777" w:rsidR="001A4B9C" w:rsidRPr="007C15F5" w:rsidRDefault="001A4B9C" w:rsidP="00923B46">
            <w:pPr>
              <w:spacing w:before="20" w:after="20"/>
              <w:rPr>
                <w:sz w:val="14"/>
                <w:szCs w:val="16"/>
              </w:rPr>
            </w:pPr>
          </w:p>
        </w:tc>
        <w:tc>
          <w:tcPr>
            <w:tcW w:w="2787" w:type="dxa"/>
            <w:gridSpan w:val="5"/>
            <w:tcBorders>
              <w:left w:val="single" w:sz="24" w:space="0" w:color="auto"/>
            </w:tcBorders>
          </w:tcPr>
          <w:p w14:paraId="3775EBC1" w14:textId="77777777" w:rsidR="001A4B9C" w:rsidRPr="007C15F5" w:rsidRDefault="001A4B9C" w:rsidP="00923B46">
            <w:pPr>
              <w:pStyle w:val="TableHeader3"/>
              <w:spacing w:before="20" w:after="20" w:line="240" w:lineRule="auto"/>
              <w:ind w:left="0"/>
              <w:rPr>
                <w:sz w:val="14"/>
                <w:szCs w:val="16"/>
              </w:rPr>
            </w:pPr>
            <w:r w:rsidRPr="007C15F5">
              <w:rPr>
                <w:sz w:val="14"/>
                <w:szCs w:val="16"/>
              </w:rPr>
              <w:t>6. Date of port departure:</w:t>
            </w:r>
          </w:p>
        </w:tc>
        <w:tc>
          <w:tcPr>
            <w:tcW w:w="4117" w:type="dxa"/>
            <w:gridSpan w:val="9"/>
          </w:tcPr>
          <w:p w14:paraId="41E22F38" w14:textId="77777777" w:rsidR="001A4B9C" w:rsidRPr="007C15F5" w:rsidRDefault="001A4B9C" w:rsidP="00923B46">
            <w:pPr>
              <w:pStyle w:val="TableHeader3"/>
              <w:spacing w:before="20" w:after="20" w:line="240" w:lineRule="auto"/>
              <w:ind w:left="0"/>
              <w:rPr>
                <w:sz w:val="14"/>
                <w:szCs w:val="16"/>
              </w:rPr>
            </w:pPr>
            <w:r w:rsidRPr="007C15F5">
              <w:rPr>
                <w:sz w:val="14"/>
                <w:szCs w:val="16"/>
              </w:rPr>
              <w:t>7. Date of port entry:</w:t>
            </w:r>
          </w:p>
        </w:tc>
      </w:tr>
      <w:tr w:rsidR="001A4B9C" w:rsidRPr="007C15F5" w14:paraId="6B65E773" w14:textId="77777777" w:rsidTr="00923B46">
        <w:trPr>
          <w:cantSplit/>
          <w:jc w:val="center"/>
        </w:trPr>
        <w:tc>
          <w:tcPr>
            <w:tcW w:w="7971" w:type="dxa"/>
            <w:gridSpan w:val="16"/>
            <w:tcBorders>
              <w:left w:val="single" w:sz="2" w:space="0" w:color="auto"/>
              <w:right w:val="single" w:sz="24" w:space="0" w:color="auto"/>
            </w:tcBorders>
          </w:tcPr>
          <w:p w14:paraId="5F665F79" w14:textId="77777777" w:rsidR="001A4B9C" w:rsidRPr="007C15F5" w:rsidRDefault="001A4B9C" w:rsidP="00923B46">
            <w:pPr>
              <w:pStyle w:val="TableHeader2Char1CharChar"/>
              <w:spacing w:before="20" w:after="20" w:line="240" w:lineRule="auto"/>
              <w:ind w:left="0"/>
              <w:rPr>
                <w:sz w:val="14"/>
                <w:szCs w:val="16"/>
              </w:rPr>
            </w:pPr>
            <w:r w:rsidRPr="007C15F5">
              <w:rPr>
                <w:sz w:val="14"/>
                <w:szCs w:val="16"/>
              </w:rPr>
              <w:t>8. Description of fish (Landed/Transhipped)</w:t>
            </w:r>
          </w:p>
        </w:tc>
        <w:tc>
          <w:tcPr>
            <w:tcW w:w="1668" w:type="dxa"/>
            <w:gridSpan w:val="2"/>
            <w:tcBorders>
              <w:top w:val="single" w:sz="24" w:space="0" w:color="auto"/>
              <w:left w:val="single" w:sz="24" w:space="0" w:color="auto"/>
            </w:tcBorders>
          </w:tcPr>
          <w:p w14:paraId="75698024" w14:textId="241D57FE" w:rsidR="001A4B9C" w:rsidRPr="007C15F5" w:rsidRDefault="001A4B9C" w:rsidP="00923B46">
            <w:pPr>
              <w:pStyle w:val="TableHeader2Char1CharChar"/>
              <w:spacing w:before="20" w:after="20" w:line="240" w:lineRule="auto"/>
              <w:ind w:left="0"/>
              <w:rPr>
                <w:sz w:val="14"/>
                <w:szCs w:val="16"/>
              </w:rPr>
            </w:pPr>
            <w:r w:rsidRPr="007C15F5">
              <w:rPr>
                <w:sz w:val="14"/>
                <w:szCs w:val="16"/>
              </w:rPr>
              <w:t xml:space="preserve">9. Description of </w:t>
            </w:r>
            <w:r w:rsidR="002304B7" w:rsidRPr="007C15F5">
              <w:rPr>
                <w:sz w:val="14"/>
                <w:szCs w:val="16"/>
              </w:rPr>
              <w:t>fish sold</w:t>
            </w:r>
          </w:p>
        </w:tc>
      </w:tr>
      <w:tr w:rsidR="001A4B9C" w:rsidRPr="007C15F5" w14:paraId="1E3A5EDF" w14:textId="77777777" w:rsidTr="00923B46">
        <w:trPr>
          <w:cantSplit/>
          <w:jc w:val="center"/>
        </w:trPr>
        <w:tc>
          <w:tcPr>
            <w:tcW w:w="841" w:type="dxa"/>
            <w:tcBorders>
              <w:left w:val="single" w:sz="2" w:space="0" w:color="auto"/>
            </w:tcBorders>
          </w:tcPr>
          <w:p w14:paraId="3F6D2914"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Species</w:t>
            </w:r>
          </w:p>
        </w:tc>
        <w:tc>
          <w:tcPr>
            <w:tcW w:w="1743" w:type="dxa"/>
            <w:gridSpan w:val="2"/>
          </w:tcPr>
          <w:p w14:paraId="59CDB94F"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Type</w:t>
            </w:r>
          </w:p>
        </w:tc>
        <w:tc>
          <w:tcPr>
            <w:tcW w:w="545" w:type="dxa"/>
            <w:gridSpan w:val="2"/>
          </w:tcPr>
          <w:p w14:paraId="444AEBC2" w14:textId="77777777" w:rsidR="001A4B9C" w:rsidRPr="007C15F5" w:rsidRDefault="001A4B9C" w:rsidP="00923B46">
            <w:pPr>
              <w:pStyle w:val="TableHeader3"/>
              <w:spacing w:before="20" w:after="20" w:line="240" w:lineRule="auto"/>
              <w:ind w:left="0"/>
              <w:jc w:val="center"/>
              <w:rPr>
                <w:sz w:val="14"/>
                <w:szCs w:val="16"/>
              </w:rPr>
            </w:pPr>
            <w:r w:rsidRPr="007C15F5">
              <w:rPr>
                <w:sz w:val="14"/>
                <w:szCs w:val="16"/>
              </w:rPr>
              <w:t>EEZ</w:t>
            </w:r>
          </w:p>
        </w:tc>
        <w:tc>
          <w:tcPr>
            <w:tcW w:w="2150" w:type="dxa"/>
            <w:gridSpan w:val="2"/>
          </w:tcPr>
          <w:p w14:paraId="09434613" w14:textId="667F88A3"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Area </w:t>
            </w:r>
            <w:r w:rsidR="002304B7" w:rsidRPr="007C15F5">
              <w:rPr>
                <w:sz w:val="14"/>
                <w:szCs w:val="16"/>
              </w:rPr>
              <w:t>caught</w:t>
            </w:r>
          </w:p>
        </w:tc>
        <w:tc>
          <w:tcPr>
            <w:tcW w:w="1236" w:type="dxa"/>
            <w:gridSpan w:val="5"/>
          </w:tcPr>
          <w:p w14:paraId="74E3FD26" w14:textId="0F58D889"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Estimated </w:t>
            </w:r>
            <w:r w:rsidR="002304B7" w:rsidRPr="007C15F5">
              <w:rPr>
                <w:sz w:val="14"/>
                <w:szCs w:val="16"/>
              </w:rPr>
              <w:t xml:space="preserve">weight to be landed </w:t>
            </w:r>
            <w:r w:rsidRPr="007C15F5">
              <w:rPr>
                <w:sz w:val="14"/>
                <w:szCs w:val="16"/>
              </w:rPr>
              <w:t>(kg)</w:t>
            </w:r>
          </w:p>
        </w:tc>
        <w:tc>
          <w:tcPr>
            <w:tcW w:w="1456" w:type="dxa"/>
            <w:gridSpan w:val="4"/>
            <w:tcBorders>
              <w:right w:val="single" w:sz="24" w:space="0" w:color="auto"/>
            </w:tcBorders>
          </w:tcPr>
          <w:p w14:paraId="6973881F" w14:textId="449FE273" w:rsidR="001A4B9C" w:rsidRPr="007C15F5" w:rsidRDefault="001A4B9C" w:rsidP="00923B46">
            <w:pPr>
              <w:pStyle w:val="TableHeader3"/>
              <w:spacing w:before="20" w:after="20" w:line="240" w:lineRule="auto"/>
              <w:ind w:left="0"/>
              <w:jc w:val="center"/>
              <w:rPr>
                <w:sz w:val="14"/>
                <w:szCs w:val="16"/>
              </w:rPr>
            </w:pPr>
            <w:r w:rsidRPr="007C15F5">
              <w:rPr>
                <w:sz w:val="14"/>
                <w:szCs w:val="16"/>
              </w:rPr>
              <w:t xml:space="preserve">Verified </w:t>
            </w:r>
            <w:r w:rsidR="002304B7" w:rsidRPr="007C15F5">
              <w:rPr>
                <w:sz w:val="14"/>
                <w:szCs w:val="16"/>
              </w:rPr>
              <w:t xml:space="preserve">weight landed </w:t>
            </w:r>
            <w:r w:rsidRPr="007C15F5">
              <w:rPr>
                <w:sz w:val="14"/>
                <w:szCs w:val="16"/>
              </w:rPr>
              <w:t>(kg)</w:t>
            </w:r>
          </w:p>
        </w:tc>
        <w:tc>
          <w:tcPr>
            <w:tcW w:w="1668" w:type="dxa"/>
            <w:gridSpan w:val="2"/>
            <w:tcBorders>
              <w:left w:val="single" w:sz="24" w:space="0" w:color="auto"/>
            </w:tcBorders>
          </w:tcPr>
          <w:p w14:paraId="103A0E11" w14:textId="34456CA7" w:rsidR="001A4B9C" w:rsidRPr="007C15F5" w:rsidRDefault="001A4B9C" w:rsidP="00923B46">
            <w:pPr>
              <w:pStyle w:val="TableHeader3"/>
              <w:spacing w:before="20" w:after="20" w:line="240" w:lineRule="auto"/>
              <w:ind w:left="0"/>
              <w:rPr>
                <w:sz w:val="14"/>
                <w:szCs w:val="16"/>
              </w:rPr>
            </w:pPr>
            <w:r w:rsidRPr="007C15F5">
              <w:rPr>
                <w:sz w:val="14"/>
                <w:szCs w:val="16"/>
              </w:rPr>
              <w:t xml:space="preserve">Net </w:t>
            </w:r>
            <w:r w:rsidR="002304B7" w:rsidRPr="007C15F5">
              <w:rPr>
                <w:sz w:val="14"/>
                <w:szCs w:val="16"/>
              </w:rPr>
              <w:t xml:space="preserve">weight sold </w:t>
            </w:r>
            <w:r w:rsidRPr="007C15F5">
              <w:rPr>
                <w:sz w:val="14"/>
                <w:szCs w:val="16"/>
              </w:rPr>
              <w:t>(kg)</w:t>
            </w:r>
          </w:p>
        </w:tc>
      </w:tr>
      <w:tr w:rsidR="001A4B9C" w:rsidRPr="007C15F5" w14:paraId="1C21F005" w14:textId="77777777" w:rsidTr="00923B46">
        <w:trPr>
          <w:cantSplit/>
          <w:trHeight w:val="284"/>
          <w:jc w:val="center"/>
        </w:trPr>
        <w:tc>
          <w:tcPr>
            <w:tcW w:w="841" w:type="dxa"/>
            <w:tcBorders>
              <w:left w:val="single" w:sz="2" w:space="0" w:color="auto"/>
            </w:tcBorders>
          </w:tcPr>
          <w:p w14:paraId="4056496F" w14:textId="77777777" w:rsidR="001A4B9C" w:rsidRPr="007C15F5" w:rsidRDefault="001A4B9C" w:rsidP="00923B46">
            <w:pPr>
              <w:spacing w:before="20" w:after="20"/>
              <w:rPr>
                <w:sz w:val="14"/>
                <w:szCs w:val="16"/>
              </w:rPr>
            </w:pPr>
          </w:p>
        </w:tc>
        <w:tc>
          <w:tcPr>
            <w:tcW w:w="1743" w:type="dxa"/>
            <w:gridSpan w:val="2"/>
          </w:tcPr>
          <w:p w14:paraId="494BF88C" w14:textId="77777777" w:rsidR="001A4B9C" w:rsidRPr="007C15F5" w:rsidRDefault="001A4B9C" w:rsidP="00923B46">
            <w:pPr>
              <w:spacing w:before="20" w:after="20"/>
              <w:rPr>
                <w:sz w:val="14"/>
                <w:szCs w:val="16"/>
              </w:rPr>
            </w:pPr>
          </w:p>
        </w:tc>
        <w:tc>
          <w:tcPr>
            <w:tcW w:w="545" w:type="dxa"/>
            <w:gridSpan w:val="2"/>
          </w:tcPr>
          <w:p w14:paraId="028AE8CE" w14:textId="77777777" w:rsidR="001A4B9C" w:rsidRPr="007C15F5" w:rsidRDefault="001A4B9C" w:rsidP="00923B46">
            <w:pPr>
              <w:spacing w:before="20" w:after="20"/>
              <w:rPr>
                <w:sz w:val="14"/>
                <w:szCs w:val="16"/>
              </w:rPr>
            </w:pPr>
          </w:p>
        </w:tc>
        <w:tc>
          <w:tcPr>
            <w:tcW w:w="2150" w:type="dxa"/>
            <w:gridSpan w:val="2"/>
          </w:tcPr>
          <w:p w14:paraId="2611E76D" w14:textId="77777777" w:rsidR="001A4B9C" w:rsidRPr="007C15F5" w:rsidRDefault="001A4B9C" w:rsidP="00923B46">
            <w:pPr>
              <w:spacing w:before="20" w:after="20"/>
              <w:rPr>
                <w:sz w:val="14"/>
                <w:szCs w:val="16"/>
              </w:rPr>
            </w:pPr>
          </w:p>
        </w:tc>
        <w:tc>
          <w:tcPr>
            <w:tcW w:w="1236" w:type="dxa"/>
            <w:gridSpan w:val="5"/>
          </w:tcPr>
          <w:p w14:paraId="17E80A1C"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3BD87F8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7BA24AF1" w14:textId="77777777" w:rsidR="001A4B9C" w:rsidRPr="007C15F5" w:rsidRDefault="001A4B9C" w:rsidP="00923B46">
            <w:pPr>
              <w:spacing w:before="20" w:after="20"/>
              <w:rPr>
                <w:sz w:val="14"/>
                <w:szCs w:val="16"/>
              </w:rPr>
            </w:pPr>
          </w:p>
        </w:tc>
      </w:tr>
      <w:tr w:rsidR="001A4B9C" w:rsidRPr="007C15F5" w14:paraId="672BA02E" w14:textId="77777777" w:rsidTr="00923B46">
        <w:trPr>
          <w:cantSplit/>
          <w:trHeight w:val="284"/>
          <w:jc w:val="center"/>
        </w:trPr>
        <w:tc>
          <w:tcPr>
            <w:tcW w:w="841" w:type="dxa"/>
            <w:tcBorders>
              <w:left w:val="single" w:sz="2" w:space="0" w:color="auto"/>
            </w:tcBorders>
          </w:tcPr>
          <w:p w14:paraId="5D01BC04" w14:textId="77777777" w:rsidR="001A4B9C" w:rsidRPr="007C15F5" w:rsidRDefault="001A4B9C" w:rsidP="00923B46">
            <w:pPr>
              <w:spacing w:before="20" w:after="20"/>
              <w:rPr>
                <w:sz w:val="14"/>
                <w:szCs w:val="16"/>
              </w:rPr>
            </w:pPr>
          </w:p>
        </w:tc>
        <w:tc>
          <w:tcPr>
            <w:tcW w:w="1743" w:type="dxa"/>
            <w:gridSpan w:val="2"/>
          </w:tcPr>
          <w:p w14:paraId="2696DB3E" w14:textId="77777777" w:rsidR="001A4B9C" w:rsidRPr="007C15F5" w:rsidRDefault="001A4B9C" w:rsidP="00923B46">
            <w:pPr>
              <w:spacing w:before="20" w:after="20"/>
              <w:rPr>
                <w:sz w:val="14"/>
                <w:szCs w:val="16"/>
              </w:rPr>
            </w:pPr>
          </w:p>
        </w:tc>
        <w:tc>
          <w:tcPr>
            <w:tcW w:w="545" w:type="dxa"/>
            <w:gridSpan w:val="2"/>
          </w:tcPr>
          <w:p w14:paraId="0465A1AF" w14:textId="77777777" w:rsidR="001A4B9C" w:rsidRPr="007C15F5" w:rsidRDefault="001A4B9C" w:rsidP="00923B46">
            <w:pPr>
              <w:spacing w:before="20" w:after="20"/>
              <w:rPr>
                <w:sz w:val="14"/>
                <w:szCs w:val="16"/>
              </w:rPr>
            </w:pPr>
          </w:p>
        </w:tc>
        <w:tc>
          <w:tcPr>
            <w:tcW w:w="2150" w:type="dxa"/>
            <w:gridSpan w:val="2"/>
          </w:tcPr>
          <w:p w14:paraId="49F866FA" w14:textId="77777777" w:rsidR="001A4B9C" w:rsidRPr="007C15F5" w:rsidRDefault="001A4B9C" w:rsidP="00923B46">
            <w:pPr>
              <w:spacing w:before="20" w:after="20"/>
              <w:rPr>
                <w:sz w:val="14"/>
                <w:szCs w:val="16"/>
              </w:rPr>
            </w:pPr>
          </w:p>
        </w:tc>
        <w:tc>
          <w:tcPr>
            <w:tcW w:w="1236" w:type="dxa"/>
            <w:gridSpan w:val="5"/>
          </w:tcPr>
          <w:p w14:paraId="59936BB2"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07977491"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85F9D8A" w14:textId="77777777" w:rsidR="001A4B9C" w:rsidRPr="007C15F5" w:rsidRDefault="001A4B9C" w:rsidP="00923B46">
            <w:pPr>
              <w:spacing w:before="20" w:after="20"/>
              <w:rPr>
                <w:sz w:val="14"/>
                <w:szCs w:val="16"/>
              </w:rPr>
            </w:pPr>
          </w:p>
        </w:tc>
      </w:tr>
      <w:tr w:rsidR="001A4B9C" w:rsidRPr="007C15F5" w14:paraId="789F1959" w14:textId="77777777" w:rsidTr="00923B46">
        <w:trPr>
          <w:cantSplit/>
          <w:trHeight w:val="284"/>
          <w:jc w:val="center"/>
        </w:trPr>
        <w:tc>
          <w:tcPr>
            <w:tcW w:w="841" w:type="dxa"/>
            <w:tcBorders>
              <w:left w:val="single" w:sz="2" w:space="0" w:color="auto"/>
            </w:tcBorders>
          </w:tcPr>
          <w:p w14:paraId="0FACF7E1" w14:textId="77777777" w:rsidR="001A4B9C" w:rsidRPr="007C15F5" w:rsidRDefault="001A4B9C" w:rsidP="00923B46">
            <w:pPr>
              <w:spacing w:before="20" w:after="20"/>
              <w:rPr>
                <w:sz w:val="14"/>
                <w:szCs w:val="16"/>
              </w:rPr>
            </w:pPr>
          </w:p>
        </w:tc>
        <w:tc>
          <w:tcPr>
            <w:tcW w:w="1743" w:type="dxa"/>
            <w:gridSpan w:val="2"/>
          </w:tcPr>
          <w:p w14:paraId="79AE2D2E" w14:textId="77777777" w:rsidR="001A4B9C" w:rsidRPr="007C15F5" w:rsidRDefault="001A4B9C" w:rsidP="00923B46">
            <w:pPr>
              <w:spacing w:before="20" w:after="20"/>
              <w:rPr>
                <w:sz w:val="14"/>
                <w:szCs w:val="16"/>
              </w:rPr>
            </w:pPr>
          </w:p>
        </w:tc>
        <w:tc>
          <w:tcPr>
            <w:tcW w:w="545" w:type="dxa"/>
            <w:gridSpan w:val="2"/>
          </w:tcPr>
          <w:p w14:paraId="2A0831A0" w14:textId="77777777" w:rsidR="001A4B9C" w:rsidRPr="007C15F5" w:rsidRDefault="001A4B9C" w:rsidP="00923B46">
            <w:pPr>
              <w:spacing w:before="20" w:after="20"/>
              <w:rPr>
                <w:sz w:val="14"/>
                <w:szCs w:val="16"/>
              </w:rPr>
            </w:pPr>
          </w:p>
        </w:tc>
        <w:tc>
          <w:tcPr>
            <w:tcW w:w="2150" w:type="dxa"/>
            <w:gridSpan w:val="2"/>
          </w:tcPr>
          <w:p w14:paraId="1764A0F8" w14:textId="77777777" w:rsidR="001A4B9C" w:rsidRPr="007C15F5" w:rsidRDefault="001A4B9C" w:rsidP="00923B46">
            <w:pPr>
              <w:spacing w:before="20" w:after="20"/>
              <w:rPr>
                <w:sz w:val="14"/>
                <w:szCs w:val="16"/>
              </w:rPr>
            </w:pPr>
          </w:p>
        </w:tc>
        <w:tc>
          <w:tcPr>
            <w:tcW w:w="1236" w:type="dxa"/>
            <w:gridSpan w:val="5"/>
          </w:tcPr>
          <w:p w14:paraId="0A7FF568"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69F649C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87A586D" w14:textId="77777777" w:rsidR="001A4B9C" w:rsidRPr="007C15F5" w:rsidRDefault="001A4B9C" w:rsidP="00923B46">
            <w:pPr>
              <w:spacing w:before="20" w:after="20"/>
              <w:rPr>
                <w:sz w:val="14"/>
                <w:szCs w:val="16"/>
              </w:rPr>
            </w:pPr>
          </w:p>
        </w:tc>
      </w:tr>
      <w:tr w:rsidR="001A4B9C" w:rsidRPr="007C15F5" w14:paraId="6B49E72E" w14:textId="77777777" w:rsidTr="00923B46">
        <w:trPr>
          <w:cantSplit/>
          <w:trHeight w:val="284"/>
          <w:jc w:val="center"/>
        </w:trPr>
        <w:tc>
          <w:tcPr>
            <w:tcW w:w="841" w:type="dxa"/>
            <w:tcBorders>
              <w:left w:val="single" w:sz="2" w:space="0" w:color="auto"/>
            </w:tcBorders>
          </w:tcPr>
          <w:p w14:paraId="0A9C5DAD" w14:textId="77777777" w:rsidR="001A4B9C" w:rsidRPr="007C15F5" w:rsidRDefault="001A4B9C" w:rsidP="00923B46">
            <w:pPr>
              <w:spacing w:before="20" w:after="20"/>
              <w:rPr>
                <w:sz w:val="14"/>
                <w:szCs w:val="16"/>
              </w:rPr>
            </w:pPr>
          </w:p>
        </w:tc>
        <w:tc>
          <w:tcPr>
            <w:tcW w:w="1743" w:type="dxa"/>
            <w:gridSpan w:val="2"/>
          </w:tcPr>
          <w:p w14:paraId="2BC27085" w14:textId="77777777" w:rsidR="001A4B9C" w:rsidRPr="007C15F5" w:rsidRDefault="001A4B9C" w:rsidP="00923B46">
            <w:pPr>
              <w:spacing w:before="20" w:after="20"/>
              <w:rPr>
                <w:sz w:val="14"/>
                <w:szCs w:val="16"/>
              </w:rPr>
            </w:pPr>
          </w:p>
        </w:tc>
        <w:tc>
          <w:tcPr>
            <w:tcW w:w="545" w:type="dxa"/>
            <w:gridSpan w:val="2"/>
          </w:tcPr>
          <w:p w14:paraId="5D635A68" w14:textId="77777777" w:rsidR="001A4B9C" w:rsidRPr="007C15F5" w:rsidRDefault="001A4B9C" w:rsidP="00923B46">
            <w:pPr>
              <w:spacing w:before="20" w:after="20"/>
              <w:rPr>
                <w:sz w:val="14"/>
                <w:szCs w:val="16"/>
              </w:rPr>
            </w:pPr>
          </w:p>
        </w:tc>
        <w:tc>
          <w:tcPr>
            <w:tcW w:w="2150" w:type="dxa"/>
            <w:gridSpan w:val="2"/>
          </w:tcPr>
          <w:p w14:paraId="47903B8C" w14:textId="77777777" w:rsidR="001A4B9C" w:rsidRPr="007C15F5" w:rsidRDefault="001A4B9C" w:rsidP="00923B46">
            <w:pPr>
              <w:spacing w:before="20" w:after="20"/>
              <w:rPr>
                <w:sz w:val="14"/>
                <w:szCs w:val="16"/>
              </w:rPr>
            </w:pPr>
          </w:p>
        </w:tc>
        <w:tc>
          <w:tcPr>
            <w:tcW w:w="1236" w:type="dxa"/>
            <w:gridSpan w:val="5"/>
          </w:tcPr>
          <w:p w14:paraId="034935B1"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2A9D73E2"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757381DD" w14:textId="77777777" w:rsidR="001A4B9C" w:rsidRPr="007C15F5" w:rsidRDefault="001A4B9C" w:rsidP="00923B46">
            <w:pPr>
              <w:spacing w:before="20" w:after="20"/>
              <w:rPr>
                <w:sz w:val="14"/>
                <w:szCs w:val="16"/>
              </w:rPr>
            </w:pPr>
          </w:p>
        </w:tc>
      </w:tr>
      <w:tr w:rsidR="001A4B9C" w:rsidRPr="007C15F5" w14:paraId="15F5E2FC" w14:textId="77777777" w:rsidTr="00923B46">
        <w:trPr>
          <w:cantSplit/>
          <w:trHeight w:val="284"/>
          <w:jc w:val="center"/>
        </w:trPr>
        <w:tc>
          <w:tcPr>
            <w:tcW w:w="841" w:type="dxa"/>
            <w:tcBorders>
              <w:left w:val="single" w:sz="2" w:space="0" w:color="auto"/>
            </w:tcBorders>
          </w:tcPr>
          <w:p w14:paraId="0D36BF22" w14:textId="77777777" w:rsidR="001A4B9C" w:rsidRPr="007C15F5" w:rsidRDefault="001A4B9C" w:rsidP="00923B46">
            <w:pPr>
              <w:spacing w:before="20" w:after="20"/>
              <w:rPr>
                <w:sz w:val="14"/>
                <w:szCs w:val="16"/>
              </w:rPr>
            </w:pPr>
          </w:p>
        </w:tc>
        <w:tc>
          <w:tcPr>
            <w:tcW w:w="1743" w:type="dxa"/>
            <w:gridSpan w:val="2"/>
          </w:tcPr>
          <w:p w14:paraId="084F32BA" w14:textId="77777777" w:rsidR="001A4B9C" w:rsidRPr="007C15F5" w:rsidRDefault="001A4B9C" w:rsidP="00923B46">
            <w:pPr>
              <w:spacing w:before="20" w:after="20"/>
              <w:rPr>
                <w:sz w:val="14"/>
                <w:szCs w:val="16"/>
              </w:rPr>
            </w:pPr>
          </w:p>
        </w:tc>
        <w:tc>
          <w:tcPr>
            <w:tcW w:w="545" w:type="dxa"/>
            <w:gridSpan w:val="2"/>
          </w:tcPr>
          <w:p w14:paraId="6159C5F6" w14:textId="77777777" w:rsidR="001A4B9C" w:rsidRPr="007C15F5" w:rsidRDefault="001A4B9C" w:rsidP="00923B46">
            <w:pPr>
              <w:spacing w:before="20" w:after="20"/>
              <w:rPr>
                <w:sz w:val="14"/>
                <w:szCs w:val="16"/>
              </w:rPr>
            </w:pPr>
          </w:p>
        </w:tc>
        <w:tc>
          <w:tcPr>
            <w:tcW w:w="2150" w:type="dxa"/>
            <w:gridSpan w:val="2"/>
          </w:tcPr>
          <w:p w14:paraId="4C0C57A4" w14:textId="77777777" w:rsidR="001A4B9C" w:rsidRPr="007C15F5" w:rsidRDefault="001A4B9C" w:rsidP="00923B46">
            <w:pPr>
              <w:spacing w:before="20" w:after="20"/>
              <w:rPr>
                <w:sz w:val="14"/>
                <w:szCs w:val="16"/>
              </w:rPr>
            </w:pPr>
          </w:p>
        </w:tc>
        <w:tc>
          <w:tcPr>
            <w:tcW w:w="1236" w:type="dxa"/>
            <w:gridSpan w:val="5"/>
          </w:tcPr>
          <w:p w14:paraId="108B104A"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1FC94F7"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11EB9669" w14:textId="77777777" w:rsidR="001A4B9C" w:rsidRPr="007C15F5" w:rsidRDefault="001A4B9C" w:rsidP="00923B46">
            <w:pPr>
              <w:spacing w:before="20" w:after="20"/>
              <w:rPr>
                <w:sz w:val="14"/>
                <w:szCs w:val="16"/>
              </w:rPr>
            </w:pPr>
          </w:p>
        </w:tc>
      </w:tr>
      <w:tr w:rsidR="001A4B9C" w:rsidRPr="007C15F5" w14:paraId="17F2E622" w14:textId="77777777" w:rsidTr="00923B46">
        <w:trPr>
          <w:cantSplit/>
          <w:trHeight w:val="284"/>
          <w:jc w:val="center"/>
        </w:trPr>
        <w:tc>
          <w:tcPr>
            <w:tcW w:w="841" w:type="dxa"/>
            <w:tcBorders>
              <w:left w:val="single" w:sz="2" w:space="0" w:color="auto"/>
            </w:tcBorders>
          </w:tcPr>
          <w:p w14:paraId="151190CD" w14:textId="77777777" w:rsidR="001A4B9C" w:rsidRPr="007C15F5" w:rsidRDefault="001A4B9C" w:rsidP="00923B46">
            <w:pPr>
              <w:spacing w:before="20" w:after="20"/>
              <w:rPr>
                <w:sz w:val="14"/>
                <w:szCs w:val="16"/>
              </w:rPr>
            </w:pPr>
          </w:p>
        </w:tc>
        <w:tc>
          <w:tcPr>
            <w:tcW w:w="1743" w:type="dxa"/>
            <w:gridSpan w:val="2"/>
          </w:tcPr>
          <w:p w14:paraId="5DECC53D" w14:textId="77777777" w:rsidR="001A4B9C" w:rsidRPr="007C15F5" w:rsidRDefault="001A4B9C" w:rsidP="00923B46">
            <w:pPr>
              <w:spacing w:before="20" w:after="20"/>
              <w:rPr>
                <w:sz w:val="14"/>
                <w:szCs w:val="16"/>
              </w:rPr>
            </w:pPr>
          </w:p>
        </w:tc>
        <w:tc>
          <w:tcPr>
            <w:tcW w:w="545" w:type="dxa"/>
            <w:gridSpan w:val="2"/>
          </w:tcPr>
          <w:p w14:paraId="5F579AE9" w14:textId="77777777" w:rsidR="001A4B9C" w:rsidRPr="007C15F5" w:rsidRDefault="001A4B9C" w:rsidP="00923B46">
            <w:pPr>
              <w:spacing w:before="20" w:after="20"/>
              <w:rPr>
                <w:sz w:val="14"/>
                <w:szCs w:val="16"/>
              </w:rPr>
            </w:pPr>
          </w:p>
        </w:tc>
        <w:tc>
          <w:tcPr>
            <w:tcW w:w="2150" w:type="dxa"/>
            <w:gridSpan w:val="2"/>
          </w:tcPr>
          <w:p w14:paraId="3EDED01C" w14:textId="77777777" w:rsidR="001A4B9C" w:rsidRPr="007C15F5" w:rsidRDefault="001A4B9C" w:rsidP="00923B46">
            <w:pPr>
              <w:spacing w:before="20" w:after="20"/>
              <w:rPr>
                <w:sz w:val="14"/>
                <w:szCs w:val="16"/>
              </w:rPr>
            </w:pPr>
          </w:p>
        </w:tc>
        <w:tc>
          <w:tcPr>
            <w:tcW w:w="1236" w:type="dxa"/>
            <w:gridSpan w:val="5"/>
          </w:tcPr>
          <w:p w14:paraId="04E2987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0400D6D8"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F3ED15F" w14:textId="77777777" w:rsidR="001A4B9C" w:rsidRPr="007C15F5" w:rsidRDefault="001A4B9C" w:rsidP="00923B46">
            <w:pPr>
              <w:spacing w:before="20" w:after="20"/>
              <w:rPr>
                <w:sz w:val="14"/>
                <w:szCs w:val="16"/>
              </w:rPr>
            </w:pPr>
          </w:p>
        </w:tc>
      </w:tr>
      <w:tr w:rsidR="001A4B9C" w:rsidRPr="007C15F5" w14:paraId="7B77BADF" w14:textId="77777777" w:rsidTr="00923B46">
        <w:trPr>
          <w:cantSplit/>
          <w:trHeight w:val="284"/>
          <w:jc w:val="center"/>
        </w:trPr>
        <w:tc>
          <w:tcPr>
            <w:tcW w:w="841" w:type="dxa"/>
            <w:tcBorders>
              <w:left w:val="single" w:sz="2" w:space="0" w:color="auto"/>
            </w:tcBorders>
          </w:tcPr>
          <w:p w14:paraId="5C7357CE" w14:textId="77777777" w:rsidR="001A4B9C" w:rsidRPr="007C15F5" w:rsidRDefault="001A4B9C" w:rsidP="00923B46">
            <w:pPr>
              <w:spacing w:before="20" w:after="20"/>
              <w:rPr>
                <w:sz w:val="14"/>
                <w:szCs w:val="16"/>
              </w:rPr>
            </w:pPr>
          </w:p>
        </w:tc>
        <w:tc>
          <w:tcPr>
            <w:tcW w:w="1743" w:type="dxa"/>
            <w:gridSpan w:val="2"/>
          </w:tcPr>
          <w:p w14:paraId="4FFC4F2E" w14:textId="77777777" w:rsidR="001A4B9C" w:rsidRPr="007C15F5" w:rsidRDefault="001A4B9C" w:rsidP="00923B46">
            <w:pPr>
              <w:spacing w:before="20" w:after="20"/>
              <w:rPr>
                <w:sz w:val="14"/>
                <w:szCs w:val="16"/>
              </w:rPr>
            </w:pPr>
          </w:p>
        </w:tc>
        <w:tc>
          <w:tcPr>
            <w:tcW w:w="545" w:type="dxa"/>
            <w:gridSpan w:val="2"/>
          </w:tcPr>
          <w:p w14:paraId="1D766D48" w14:textId="77777777" w:rsidR="001A4B9C" w:rsidRPr="007C15F5" w:rsidRDefault="001A4B9C" w:rsidP="00923B46">
            <w:pPr>
              <w:spacing w:before="20" w:after="20"/>
              <w:rPr>
                <w:sz w:val="14"/>
                <w:szCs w:val="16"/>
              </w:rPr>
            </w:pPr>
          </w:p>
        </w:tc>
        <w:tc>
          <w:tcPr>
            <w:tcW w:w="2150" w:type="dxa"/>
            <w:gridSpan w:val="2"/>
          </w:tcPr>
          <w:p w14:paraId="634B2744" w14:textId="77777777" w:rsidR="001A4B9C" w:rsidRPr="007C15F5" w:rsidRDefault="001A4B9C" w:rsidP="00923B46">
            <w:pPr>
              <w:spacing w:before="20" w:after="20"/>
              <w:rPr>
                <w:sz w:val="14"/>
                <w:szCs w:val="16"/>
              </w:rPr>
            </w:pPr>
          </w:p>
        </w:tc>
        <w:tc>
          <w:tcPr>
            <w:tcW w:w="1236" w:type="dxa"/>
            <w:gridSpan w:val="5"/>
          </w:tcPr>
          <w:p w14:paraId="552E39D0"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696CBFCB"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0C06C9C8" w14:textId="77777777" w:rsidR="001A4B9C" w:rsidRPr="007C15F5" w:rsidRDefault="001A4B9C" w:rsidP="00923B46">
            <w:pPr>
              <w:spacing w:before="20" w:after="20"/>
              <w:rPr>
                <w:sz w:val="14"/>
                <w:szCs w:val="16"/>
              </w:rPr>
            </w:pPr>
          </w:p>
        </w:tc>
      </w:tr>
      <w:tr w:rsidR="001A4B9C" w:rsidRPr="007C15F5" w14:paraId="31063B44" w14:textId="77777777" w:rsidTr="00923B46">
        <w:trPr>
          <w:cantSplit/>
          <w:trHeight w:val="284"/>
          <w:jc w:val="center"/>
        </w:trPr>
        <w:tc>
          <w:tcPr>
            <w:tcW w:w="841" w:type="dxa"/>
            <w:tcBorders>
              <w:left w:val="single" w:sz="2" w:space="0" w:color="auto"/>
            </w:tcBorders>
          </w:tcPr>
          <w:p w14:paraId="3B48E636" w14:textId="77777777" w:rsidR="001A4B9C" w:rsidRPr="007C15F5" w:rsidRDefault="001A4B9C" w:rsidP="00923B46">
            <w:pPr>
              <w:spacing w:before="20" w:after="20"/>
              <w:rPr>
                <w:sz w:val="14"/>
                <w:szCs w:val="16"/>
              </w:rPr>
            </w:pPr>
          </w:p>
        </w:tc>
        <w:tc>
          <w:tcPr>
            <w:tcW w:w="1743" w:type="dxa"/>
            <w:gridSpan w:val="2"/>
          </w:tcPr>
          <w:p w14:paraId="76B4805A" w14:textId="77777777" w:rsidR="001A4B9C" w:rsidRPr="007C15F5" w:rsidRDefault="001A4B9C" w:rsidP="00923B46">
            <w:pPr>
              <w:spacing w:before="20" w:after="20"/>
              <w:rPr>
                <w:sz w:val="14"/>
                <w:szCs w:val="16"/>
              </w:rPr>
            </w:pPr>
          </w:p>
        </w:tc>
        <w:tc>
          <w:tcPr>
            <w:tcW w:w="545" w:type="dxa"/>
            <w:gridSpan w:val="2"/>
          </w:tcPr>
          <w:p w14:paraId="05ACFBA1" w14:textId="77777777" w:rsidR="001A4B9C" w:rsidRPr="007C15F5" w:rsidRDefault="001A4B9C" w:rsidP="00923B46">
            <w:pPr>
              <w:spacing w:before="20" w:after="20"/>
              <w:rPr>
                <w:sz w:val="14"/>
                <w:szCs w:val="16"/>
              </w:rPr>
            </w:pPr>
          </w:p>
        </w:tc>
        <w:tc>
          <w:tcPr>
            <w:tcW w:w="2150" w:type="dxa"/>
            <w:gridSpan w:val="2"/>
          </w:tcPr>
          <w:p w14:paraId="583DF793" w14:textId="77777777" w:rsidR="001A4B9C" w:rsidRPr="007C15F5" w:rsidRDefault="001A4B9C" w:rsidP="00923B46">
            <w:pPr>
              <w:spacing w:before="20" w:after="20"/>
              <w:rPr>
                <w:sz w:val="14"/>
                <w:szCs w:val="16"/>
              </w:rPr>
            </w:pPr>
          </w:p>
        </w:tc>
        <w:tc>
          <w:tcPr>
            <w:tcW w:w="1236" w:type="dxa"/>
            <w:gridSpan w:val="5"/>
          </w:tcPr>
          <w:p w14:paraId="5C4FA30F"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762F5C6C"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11F9A39B" w14:textId="77777777" w:rsidR="001A4B9C" w:rsidRPr="007C15F5" w:rsidRDefault="001A4B9C" w:rsidP="00923B46">
            <w:pPr>
              <w:spacing w:before="20" w:after="20"/>
              <w:rPr>
                <w:sz w:val="14"/>
                <w:szCs w:val="16"/>
              </w:rPr>
            </w:pPr>
          </w:p>
        </w:tc>
      </w:tr>
      <w:tr w:rsidR="001A4B9C" w:rsidRPr="007C15F5" w14:paraId="1FAFCA2F" w14:textId="77777777" w:rsidTr="00923B46">
        <w:trPr>
          <w:cantSplit/>
          <w:trHeight w:val="284"/>
          <w:jc w:val="center"/>
        </w:trPr>
        <w:tc>
          <w:tcPr>
            <w:tcW w:w="841" w:type="dxa"/>
            <w:tcBorders>
              <w:left w:val="single" w:sz="2" w:space="0" w:color="auto"/>
            </w:tcBorders>
          </w:tcPr>
          <w:p w14:paraId="571C5DE4" w14:textId="77777777" w:rsidR="001A4B9C" w:rsidRPr="007C15F5" w:rsidRDefault="001A4B9C" w:rsidP="00923B46">
            <w:pPr>
              <w:spacing w:before="20" w:after="20"/>
              <w:rPr>
                <w:sz w:val="14"/>
                <w:szCs w:val="16"/>
              </w:rPr>
            </w:pPr>
          </w:p>
        </w:tc>
        <w:tc>
          <w:tcPr>
            <w:tcW w:w="1743" w:type="dxa"/>
            <w:gridSpan w:val="2"/>
          </w:tcPr>
          <w:p w14:paraId="764AEAE3" w14:textId="77777777" w:rsidR="001A4B9C" w:rsidRPr="007C15F5" w:rsidRDefault="001A4B9C" w:rsidP="00923B46">
            <w:pPr>
              <w:spacing w:before="20" w:after="20"/>
              <w:rPr>
                <w:sz w:val="14"/>
                <w:szCs w:val="16"/>
              </w:rPr>
            </w:pPr>
          </w:p>
        </w:tc>
        <w:tc>
          <w:tcPr>
            <w:tcW w:w="545" w:type="dxa"/>
            <w:gridSpan w:val="2"/>
          </w:tcPr>
          <w:p w14:paraId="3321F85B" w14:textId="77777777" w:rsidR="001A4B9C" w:rsidRPr="007C15F5" w:rsidRDefault="001A4B9C" w:rsidP="00923B46">
            <w:pPr>
              <w:spacing w:before="20" w:after="20"/>
              <w:rPr>
                <w:sz w:val="14"/>
                <w:szCs w:val="16"/>
              </w:rPr>
            </w:pPr>
          </w:p>
        </w:tc>
        <w:tc>
          <w:tcPr>
            <w:tcW w:w="2150" w:type="dxa"/>
            <w:gridSpan w:val="2"/>
          </w:tcPr>
          <w:p w14:paraId="3941987F" w14:textId="77777777" w:rsidR="001A4B9C" w:rsidRPr="007C15F5" w:rsidRDefault="001A4B9C" w:rsidP="00923B46">
            <w:pPr>
              <w:spacing w:before="20" w:after="20"/>
              <w:rPr>
                <w:sz w:val="14"/>
                <w:szCs w:val="16"/>
              </w:rPr>
            </w:pPr>
          </w:p>
        </w:tc>
        <w:tc>
          <w:tcPr>
            <w:tcW w:w="1236" w:type="dxa"/>
            <w:gridSpan w:val="5"/>
          </w:tcPr>
          <w:p w14:paraId="24840705"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780E1E35"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0A9DDD3" w14:textId="77777777" w:rsidR="001A4B9C" w:rsidRPr="007C15F5" w:rsidRDefault="001A4B9C" w:rsidP="00923B46">
            <w:pPr>
              <w:spacing w:before="20" w:after="20"/>
              <w:rPr>
                <w:sz w:val="14"/>
                <w:szCs w:val="16"/>
              </w:rPr>
            </w:pPr>
          </w:p>
        </w:tc>
      </w:tr>
      <w:tr w:rsidR="001A4B9C" w:rsidRPr="007C15F5" w14:paraId="1448B900" w14:textId="77777777" w:rsidTr="00923B46">
        <w:trPr>
          <w:cantSplit/>
          <w:trHeight w:val="284"/>
          <w:jc w:val="center"/>
        </w:trPr>
        <w:tc>
          <w:tcPr>
            <w:tcW w:w="841" w:type="dxa"/>
            <w:tcBorders>
              <w:left w:val="single" w:sz="2" w:space="0" w:color="auto"/>
            </w:tcBorders>
          </w:tcPr>
          <w:p w14:paraId="35EC4172" w14:textId="77777777" w:rsidR="001A4B9C" w:rsidRPr="007C15F5" w:rsidRDefault="001A4B9C" w:rsidP="00923B46">
            <w:pPr>
              <w:spacing w:before="20" w:after="20"/>
              <w:rPr>
                <w:sz w:val="14"/>
                <w:szCs w:val="16"/>
              </w:rPr>
            </w:pPr>
          </w:p>
        </w:tc>
        <w:tc>
          <w:tcPr>
            <w:tcW w:w="1743" w:type="dxa"/>
            <w:gridSpan w:val="2"/>
          </w:tcPr>
          <w:p w14:paraId="43977A1F" w14:textId="77777777" w:rsidR="001A4B9C" w:rsidRPr="007C15F5" w:rsidRDefault="001A4B9C" w:rsidP="00923B46">
            <w:pPr>
              <w:spacing w:before="20" w:after="20"/>
              <w:rPr>
                <w:sz w:val="14"/>
                <w:szCs w:val="16"/>
              </w:rPr>
            </w:pPr>
          </w:p>
        </w:tc>
        <w:tc>
          <w:tcPr>
            <w:tcW w:w="545" w:type="dxa"/>
            <w:gridSpan w:val="2"/>
          </w:tcPr>
          <w:p w14:paraId="2534CA95" w14:textId="77777777" w:rsidR="001A4B9C" w:rsidRPr="007C15F5" w:rsidRDefault="001A4B9C" w:rsidP="00923B46">
            <w:pPr>
              <w:spacing w:before="20" w:after="20"/>
              <w:rPr>
                <w:sz w:val="14"/>
                <w:szCs w:val="16"/>
              </w:rPr>
            </w:pPr>
          </w:p>
        </w:tc>
        <w:tc>
          <w:tcPr>
            <w:tcW w:w="2150" w:type="dxa"/>
            <w:gridSpan w:val="2"/>
          </w:tcPr>
          <w:p w14:paraId="754C8F5E" w14:textId="77777777" w:rsidR="001A4B9C" w:rsidRPr="007C15F5" w:rsidRDefault="001A4B9C" w:rsidP="00923B46">
            <w:pPr>
              <w:spacing w:before="20" w:after="20"/>
              <w:rPr>
                <w:sz w:val="14"/>
                <w:szCs w:val="16"/>
              </w:rPr>
            </w:pPr>
          </w:p>
        </w:tc>
        <w:tc>
          <w:tcPr>
            <w:tcW w:w="1236" w:type="dxa"/>
            <w:gridSpan w:val="5"/>
          </w:tcPr>
          <w:p w14:paraId="1524EFC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5105F9E"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0310991" w14:textId="77777777" w:rsidR="001A4B9C" w:rsidRPr="007C15F5" w:rsidRDefault="001A4B9C" w:rsidP="00923B46">
            <w:pPr>
              <w:spacing w:before="20" w:after="20"/>
              <w:rPr>
                <w:sz w:val="14"/>
                <w:szCs w:val="16"/>
              </w:rPr>
            </w:pPr>
          </w:p>
        </w:tc>
      </w:tr>
      <w:tr w:rsidR="001A4B9C" w:rsidRPr="007C15F5" w14:paraId="020B0AED" w14:textId="77777777" w:rsidTr="00923B46">
        <w:trPr>
          <w:cantSplit/>
          <w:trHeight w:val="284"/>
          <w:jc w:val="center"/>
        </w:trPr>
        <w:tc>
          <w:tcPr>
            <w:tcW w:w="841" w:type="dxa"/>
            <w:tcBorders>
              <w:left w:val="single" w:sz="2" w:space="0" w:color="auto"/>
            </w:tcBorders>
          </w:tcPr>
          <w:p w14:paraId="44EDE6C1" w14:textId="77777777" w:rsidR="001A4B9C" w:rsidRPr="007C15F5" w:rsidRDefault="001A4B9C" w:rsidP="00923B46">
            <w:pPr>
              <w:spacing w:before="20" w:after="20"/>
              <w:rPr>
                <w:sz w:val="14"/>
                <w:szCs w:val="16"/>
              </w:rPr>
            </w:pPr>
          </w:p>
        </w:tc>
        <w:tc>
          <w:tcPr>
            <w:tcW w:w="1743" w:type="dxa"/>
            <w:gridSpan w:val="2"/>
          </w:tcPr>
          <w:p w14:paraId="75BA44F7" w14:textId="77777777" w:rsidR="001A4B9C" w:rsidRPr="007C15F5" w:rsidRDefault="001A4B9C" w:rsidP="00923B46">
            <w:pPr>
              <w:spacing w:before="20" w:after="20"/>
              <w:rPr>
                <w:sz w:val="14"/>
                <w:szCs w:val="16"/>
              </w:rPr>
            </w:pPr>
          </w:p>
        </w:tc>
        <w:tc>
          <w:tcPr>
            <w:tcW w:w="545" w:type="dxa"/>
            <w:gridSpan w:val="2"/>
          </w:tcPr>
          <w:p w14:paraId="05F4A32E" w14:textId="77777777" w:rsidR="001A4B9C" w:rsidRPr="007C15F5" w:rsidRDefault="001A4B9C" w:rsidP="00923B46">
            <w:pPr>
              <w:spacing w:before="20" w:after="20"/>
              <w:rPr>
                <w:sz w:val="14"/>
                <w:szCs w:val="16"/>
              </w:rPr>
            </w:pPr>
          </w:p>
        </w:tc>
        <w:tc>
          <w:tcPr>
            <w:tcW w:w="2150" w:type="dxa"/>
            <w:gridSpan w:val="2"/>
          </w:tcPr>
          <w:p w14:paraId="1524E179" w14:textId="77777777" w:rsidR="001A4B9C" w:rsidRPr="007C15F5" w:rsidRDefault="001A4B9C" w:rsidP="00923B46">
            <w:pPr>
              <w:spacing w:before="20" w:after="20"/>
              <w:rPr>
                <w:sz w:val="14"/>
                <w:szCs w:val="16"/>
              </w:rPr>
            </w:pPr>
          </w:p>
        </w:tc>
        <w:tc>
          <w:tcPr>
            <w:tcW w:w="1236" w:type="dxa"/>
            <w:gridSpan w:val="5"/>
          </w:tcPr>
          <w:p w14:paraId="42EA968E"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3C9E96E2"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B0F3904" w14:textId="77777777" w:rsidR="001A4B9C" w:rsidRPr="007C15F5" w:rsidRDefault="001A4B9C" w:rsidP="00923B46">
            <w:pPr>
              <w:spacing w:before="20" w:after="20"/>
              <w:rPr>
                <w:sz w:val="14"/>
                <w:szCs w:val="16"/>
              </w:rPr>
            </w:pPr>
          </w:p>
        </w:tc>
      </w:tr>
      <w:tr w:rsidR="001A4B9C" w:rsidRPr="007C15F5" w14:paraId="3C83BF1F" w14:textId="77777777" w:rsidTr="00923B46">
        <w:trPr>
          <w:cantSplit/>
          <w:trHeight w:val="284"/>
          <w:jc w:val="center"/>
        </w:trPr>
        <w:tc>
          <w:tcPr>
            <w:tcW w:w="841" w:type="dxa"/>
            <w:tcBorders>
              <w:left w:val="single" w:sz="2" w:space="0" w:color="auto"/>
            </w:tcBorders>
          </w:tcPr>
          <w:p w14:paraId="7CAEC99C" w14:textId="77777777" w:rsidR="001A4B9C" w:rsidRPr="007C15F5" w:rsidRDefault="001A4B9C" w:rsidP="00923B46">
            <w:pPr>
              <w:spacing w:before="20" w:after="20"/>
              <w:rPr>
                <w:sz w:val="14"/>
                <w:szCs w:val="16"/>
              </w:rPr>
            </w:pPr>
          </w:p>
        </w:tc>
        <w:tc>
          <w:tcPr>
            <w:tcW w:w="1743" w:type="dxa"/>
            <w:gridSpan w:val="2"/>
          </w:tcPr>
          <w:p w14:paraId="5879699F" w14:textId="77777777" w:rsidR="001A4B9C" w:rsidRPr="007C15F5" w:rsidRDefault="001A4B9C" w:rsidP="00923B46">
            <w:pPr>
              <w:spacing w:before="20" w:after="20"/>
              <w:rPr>
                <w:sz w:val="14"/>
                <w:szCs w:val="16"/>
              </w:rPr>
            </w:pPr>
          </w:p>
        </w:tc>
        <w:tc>
          <w:tcPr>
            <w:tcW w:w="545" w:type="dxa"/>
            <w:gridSpan w:val="2"/>
          </w:tcPr>
          <w:p w14:paraId="44D5E495" w14:textId="77777777" w:rsidR="001A4B9C" w:rsidRPr="007C15F5" w:rsidRDefault="001A4B9C" w:rsidP="00923B46">
            <w:pPr>
              <w:spacing w:before="20" w:after="20"/>
              <w:rPr>
                <w:sz w:val="14"/>
                <w:szCs w:val="16"/>
              </w:rPr>
            </w:pPr>
          </w:p>
        </w:tc>
        <w:tc>
          <w:tcPr>
            <w:tcW w:w="2150" w:type="dxa"/>
            <w:gridSpan w:val="2"/>
          </w:tcPr>
          <w:p w14:paraId="5CAF1094" w14:textId="77777777" w:rsidR="001A4B9C" w:rsidRPr="007C15F5" w:rsidRDefault="001A4B9C" w:rsidP="00923B46">
            <w:pPr>
              <w:spacing w:before="20" w:after="20"/>
              <w:rPr>
                <w:sz w:val="14"/>
                <w:szCs w:val="16"/>
              </w:rPr>
            </w:pPr>
          </w:p>
        </w:tc>
        <w:tc>
          <w:tcPr>
            <w:tcW w:w="1236" w:type="dxa"/>
            <w:gridSpan w:val="5"/>
          </w:tcPr>
          <w:p w14:paraId="431BDF8C"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1F5BD946"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21AB1CFC" w14:textId="77777777" w:rsidR="001A4B9C" w:rsidRPr="007C15F5" w:rsidRDefault="001A4B9C" w:rsidP="00923B46">
            <w:pPr>
              <w:spacing w:before="20" w:after="20"/>
              <w:rPr>
                <w:sz w:val="14"/>
                <w:szCs w:val="16"/>
              </w:rPr>
            </w:pPr>
          </w:p>
        </w:tc>
      </w:tr>
      <w:tr w:rsidR="001A4B9C" w:rsidRPr="007C15F5" w14:paraId="258BF963" w14:textId="77777777" w:rsidTr="00923B46">
        <w:trPr>
          <w:cantSplit/>
          <w:trHeight w:val="284"/>
          <w:jc w:val="center"/>
        </w:trPr>
        <w:tc>
          <w:tcPr>
            <w:tcW w:w="841" w:type="dxa"/>
            <w:tcBorders>
              <w:left w:val="single" w:sz="2" w:space="0" w:color="auto"/>
            </w:tcBorders>
          </w:tcPr>
          <w:p w14:paraId="2547DE5B" w14:textId="77777777" w:rsidR="001A4B9C" w:rsidRPr="007C15F5" w:rsidRDefault="001A4B9C" w:rsidP="00923B46">
            <w:pPr>
              <w:spacing w:before="20" w:after="20"/>
              <w:rPr>
                <w:sz w:val="14"/>
                <w:szCs w:val="16"/>
              </w:rPr>
            </w:pPr>
          </w:p>
        </w:tc>
        <w:tc>
          <w:tcPr>
            <w:tcW w:w="1743" w:type="dxa"/>
            <w:gridSpan w:val="2"/>
          </w:tcPr>
          <w:p w14:paraId="512A1795" w14:textId="77777777" w:rsidR="001A4B9C" w:rsidRPr="007C15F5" w:rsidRDefault="001A4B9C" w:rsidP="00923B46">
            <w:pPr>
              <w:spacing w:before="20" w:after="20"/>
              <w:rPr>
                <w:sz w:val="14"/>
                <w:szCs w:val="16"/>
              </w:rPr>
            </w:pPr>
          </w:p>
        </w:tc>
        <w:tc>
          <w:tcPr>
            <w:tcW w:w="545" w:type="dxa"/>
            <w:gridSpan w:val="2"/>
          </w:tcPr>
          <w:p w14:paraId="56D796C1" w14:textId="77777777" w:rsidR="001A4B9C" w:rsidRPr="007C15F5" w:rsidRDefault="001A4B9C" w:rsidP="00923B46">
            <w:pPr>
              <w:spacing w:before="20" w:after="20"/>
              <w:rPr>
                <w:sz w:val="14"/>
                <w:szCs w:val="16"/>
              </w:rPr>
            </w:pPr>
          </w:p>
        </w:tc>
        <w:tc>
          <w:tcPr>
            <w:tcW w:w="2150" w:type="dxa"/>
            <w:gridSpan w:val="2"/>
          </w:tcPr>
          <w:p w14:paraId="27BF4BF9" w14:textId="77777777" w:rsidR="001A4B9C" w:rsidRPr="007C15F5" w:rsidRDefault="001A4B9C" w:rsidP="00923B46">
            <w:pPr>
              <w:spacing w:before="20" w:after="20"/>
              <w:rPr>
                <w:sz w:val="14"/>
                <w:szCs w:val="16"/>
              </w:rPr>
            </w:pPr>
          </w:p>
        </w:tc>
        <w:tc>
          <w:tcPr>
            <w:tcW w:w="1236" w:type="dxa"/>
            <w:gridSpan w:val="5"/>
          </w:tcPr>
          <w:p w14:paraId="70D24B79" w14:textId="77777777" w:rsidR="001A4B9C" w:rsidRPr="007C15F5" w:rsidRDefault="001A4B9C" w:rsidP="00923B46">
            <w:pPr>
              <w:spacing w:before="20" w:after="20"/>
              <w:rPr>
                <w:sz w:val="14"/>
                <w:szCs w:val="16"/>
              </w:rPr>
            </w:pPr>
          </w:p>
        </w:tc>
        <w:tc>
          <w:tcPr>
            <w:tcW w:w="1456" w:type="dxa"/>
            <w:gridSpan w:val="4"/>
            <w:tcBorders>
              <w:right w:val="single" w:sz="24" w:space="0" w:color="auto"/>
            </w:tcBorders>
          </w:tcPr>
          <w:p w14:paraId="4EA64DC1" w14:textId="77777777" w:rsidR="001A4B9C" w:rsidRPr="007C15F5" w:rsidRDefault="001A4B9C" w:rsidP="00923B46">
            <w:pPr>
              <w:spacing w:before="20" w:after="20"/>
              <w:rPr>
                <w:sz w:val="14"/>
                <w:szCs w:val="16"/>
              </w:rPr>
            </w:pPr>
          </w:p>
        </w:tc>
        <w:tc>
          <w:tcPr>
            <w:tcW w:w="1668" w:type="dxa"/>
            <w:gridSpan w:val="2"/>
            <w:tcBorders>
              <w:left w:val="single" w:sz="24" w:space="0" w:color="auto"/>
            </w:tcBorders>
          </w:tcPr>
          <w:p w14:paraId="5D01B50F" w14:textId="77777777" w:rsidR="001A4B9C" w:rsidRPr="007C15F5" w:rsidRDefault="001A4B9C" w:rsidP="00923B46">
            <w:pPr>
              <w:spacing w:before="20" w:after="20"/>
              <w:ind w:right="38"/>
              <w:rPr>
                <w:sz w:val="14"/>
                <w:szCs w:val="16"/>
              </w:rPr>
            </w:pPr>
          </w:p>
        </w:tc>
      </w:tr>
      <w:tr w:rsidR="001A4B9C" w:rsidRPr="007C15F5" w14:paraId="6380030F" w14:textId="77777777" w:rsidTr="00923B46">
        <w:trPr>
          <w:cantSplit/>
          <w:trHeight w:val="284"/>
          <w:jc w:val="center"/>
        </w:trPr>
        <w:tc>
          <w:tcPr>
            <w:tcW w:w="841" w:type="dxa"/>
            <w:tcBorders>
              <w:left w:val="single" w:sz="2" w:space="0" w:color="auto"/>
              <w:bottom w:val="single" w:sz="2" w:space="0" w:color="auto"/>
            </w:tcBorders>
          </w:tcPr>
          <w:p w14:paraId="05EB04E3" w14:textId="77777777" w:rsidR="001A4B9C" w:rsidRPr="007C15F5" w:rsidRDefault="001A4B9C" w:rsidP="00923B46">
            <w:pPr>
              <w:spacing w:before="20" w:after="20"/>
              <w:rPr>
                <w:sz w:val="14"/>
                <w:szCs w:val="16"/>
              </w:rPr>
            </w:pPr>
          </w:p>
        </w:tc>
        <w:tc>
          <w:tcPr>
            <w:tcW w:w="1743" w:type="dxa"/>
            <w:gridSpan w:val="2"/>
            <w:tcBorders>
              <w:bottom w:val="single" w:sz="2" w:space="0" w:color="auto"/>
            </w:tcBorders>
          </w:tcPr>
          <w:p w14:paraId="24273B9A" w14:textId="77777777" w:rsidR="001A4B9C" w:rsidRPr="007C15F5" w:rsidRDefault="001A4B9C" w:rsidP="00923B46">
            <w:pPr>
              <w:spacing w:before="20" w:after="20"/>
              <w:rPr>
                <w:sz w:val="14"/>
                <w:szCs w:val="16"/>
              </w:rPr>
            </w:pPr>
          </w:p>
        </w:tc>
        <w:tc>
          <w:tcPr>
            <w:tcW w:w="545" w:type="dxa"/>
            <w:gridSpan w:val="2"/>
            <w:tcBorders>
              <w:bottom w:val="single" w:sz="2" w:space="0" w:color="auto"/>
            </w:tcBorders>
          </w:tcPr>
          <w:p w14:paraId="10265332" w14:textId="77777777" w:rsidR="001A4B9C" w:rsidRPr="007C15F5" w:rsidRDefault="001A4B9C" w:rsidP="00923B46">
            <w:pPr>
              <w:spacing w:before="20" w:after="20"/>
              <w:rPr>
                <w:sz w:val="14"/>
                <w:szCs w:val="16"/>
              </w:rPr>
            </w:pPr>
          </w:p>
        </w:tc>
        <w:tc>
          <w:tcPr>
            <w:tcW w:w="2150" w:type="dxa"/>
            <w:gridSpan w:val="2"/>
            <w:tcBorders>
              <w:bottom w:val="single" w:sz="2" w:space="0" w:color="auto"/>
            </w:tcBorders>
          </w:tcPr>
          <w:p w14:paraId="29526D3F" w14:textId="77777777" w:rsidR="001A4B9C" w:rsidRPr="007C15F5" w:rsidRDefault="001A4B9C" w:rsidP="00923B46">
            <w:pPr>
              <w:spacing w:before="20" w:after="20"/>
              <w:rPr>
                <w:sz w:val="14"/>
                <w:szCs w:val="16"/>
              </w:rPr>
            </w:pPr>
          </w:p>
        </w:tc>
        <w:tc>
          <w:tcPr>
            <w:tcW w:w="1236" w:type="dxa"/>
            <w:gridSpan w:val="5"/>
            <w:tcBorders>
              <w:bottom w:val="single" w:sz="2" w:space="0" w:color="auto"/>
            </w:tcBorders>
          </w:tcPr>
          <w:p w14:paraId="5A35D9AF" w14:textId="77777777" w:rsidR="001A4B9C" w:rsidRPr="007C15F5" w:rsidRDefault="001A4B9C" w:rsidP="00923B46">
            <w:pPr>
              <w:spacing w:before="20" w:after="20"/>
              <w:rPr>
                <w:sz w:val="14"/>
                <w:szCs w:val="16"/>
              </w:rPr>
            </w:pPr>
          </w:p>
        </w:tc>
        <w:tc>
          <w:tcPr>
            <w:tcW w:w="1456" w:type="dxa"/>
            <w:gridSpan w:val="4"/>
            <w:tcBorders>
              <w:bottom w:val="single" w:sz="2" w:space="0" w:color="auto"/>
              <w:right w:val="single" w:sz="24" w:space="0" w:color="auto"/>
            </w:tcBorders>
          </w:tcPr>
          <w:p w14:paraId="5EECF992" w14:textId="77777777" w:rsidR="001A4B9C" w:rsidRPr="007C15F5" w:rsidRDefault="001A4B9C" w:rsidP="00923B46">
            <w:pPr>
              <w:spacing w:before="20" w:after="20"/>
              <w:rPr>
                <w:sz w:val="14"/>
                <w:szCs w:val="16"/>
              </w:rPr>
            </w:pPr>
          </w:p>
        </w:tc>
        <w:tc>
          <w:tcPr>
            <w:tcW w:w="1668" w:type="dxa"/>
            <w:gridSpan w:val="2"/>
            <w:tcBorders>
              <w:left w:val="single" w:sz="24" w:space="0" w:color="auto"/>
              <w:bottom w:val="single" w:sz="2" w:space="0" w:color="auto"/>
            </w:tcBorders>
          </w:tcPr>
          <w:p w14:paraId="442F3E90" w14:textId="77777777" w:rsidR="001A4B9C" w:rsidRPr="007C15F5" w:rsidRDefault="001A4B9C" w:rsidP="00923B46">
            <w:pPr>
              <w:spacing w:before="20" w:after="20"/>
              <w:rPr>
                <w:sz w:val="14"/>
                <w:szCs w:val="16"/>
              </w:rPr>
            </w:pPr>
          </w:p>
        </w:tc>
      </w:tr>
      <w:tr w:rsidR="001A4B9C" w:rsidRPr="007C15F5" w14:paraId="0249DACC" w14:textId="77777777" w:rsidTr="00923B46">
        <w:trPr>
          <w:cantSplit/>
          <w:trHeight w:val="284"/>
          <w:jc w:val="center"/>
        </w:trPr>
        <w:tc>
          <w:tcPr>
            <w:tcW w:w="841" w:type="dxa"/>
            <w:tcBorders>
              <w:left w:val="single" w:sz="2" w:space="0" w:color="auto"/>
              <w:bottom w:val="single" w:sz="24" w:space="0" w:color="000000"/>
            </w:tcBorders>
          </w:tcPr>
          <w:p w14:paraId="4102541B" w14:textId="77777777" w:rsidR="001A4B9C" w:rsidRPr="007C15F5" w:rsidRDefault="001A4B9C" w:rsidP="00923B46">
            <w:pPr>
              <w:spacing w:before="20" w:after="20"/>
              <w:rPr>
                <w:sz w:val="14"/>
                <w:szCs w:val="16"/>
              </w:rPr>
            </w:pPr>
          </w:p>
        </w:tc>
        <w:tc>
          <w:tcPr>
            <w:tcW w:w="1743" w:type="dxa"/>
            <w:gridSpan w:val="2"/>
            <w:tcBorders>
              <w:bottom w:val="single" w:sz="24" w:space="0" w:color="000000"/>
            </w:tcBorders>
          </w:tcPr>
          <w:p w14:paraId="11615ABD" w14:textId="77777777" w:rsidR="001A4B9C" w:rsidRPr="007C15F5" w:rsidRDefault="001A4B9C" w:rsidP="00923B46">
            <w:pPr>
              <w:spacing w:before="20" w:after="20"/>
              <w:rPr>
                <w:sz w:val="14"/>
                <w:szCs w:val="16"/>
              </w:rPr>
            </w:pPr>
          </w:p>
        </w:tc>
        <w:tc>
          <w:tcPr>
            <w:tcW w:w="545" w:type="dxa"/>
            <w:gridSpan w:val="2"/>
            <w:tcBorders>
              <w:bottom w:val="single" w:sz="24" w:space="0" w:color="000000"/>
            </w:tcBorders>
          </w:tcPr>
          <w:p w14:paraId="5EE2D0B6" w14:textId="77777777" w:rsidR="001A4B9C" w:rsidRPr="007C15F5" w:rsidRDefault="001A4B9C" w:rsidP="00923B46">
            <w:pPr>
              <w:spacing w:before="20" w:after="20"/>
              <w:rPr>
                <w:sz w:val="14"/>
                <w:szCs w:val="16"/>
              </w:rPr>
            </w:pPr>
          </w:p>
        </w:tc>
        <w:tc>
          <w:tcPr>
            <w:tcW w:w="2150" w:type="dxa"/>
            <w:gridSpan w:val="2"/>
            <w:tcBorders>
              <w:bottom w:val="single" w:sz="24" w:space="0" w:color="000000"/>
            </w:tcBorders>
          </w:tcPr>
          <w:p w14:paraId="3E6DBDF8" w14:textId="77777777" w:rsidR="001A4B9C" w:rsidRPr="007C15F5" w:rsidRDefault="001A4B9C" w:rsidP="00923B46">
            <w:pPr>
              <w:spacing w:before="20" w:after="20"/>
              <w:rPr>
                <w:sz w:val="14"/>
                <w:szCs w:val="16"/>
              </w:rPr>
            </w:pPr>
          </w:p>
        </w:tc>
        <w:tc>
          <w:tcPr>
            <w:tcW w:w="1236" w:type="dxa"/>
            <w:gridSpan w:val="5"/>
            <w:tcBorders>
              <w:bottom w:val="single" w:sz="24" w:space="0" w:color="000000"/>
            </w:tcBorders>
          </w:tcPr>
          <w:p w14:paraId="131DA37F" w14:textId="77777777" w:rsidR="001A4B9C" w:rsidRPr="007C15F5" w:rsidRDefault="001A4B9C" w:rsidP="00923B46">
            <w:pPr>
              <w:spacing w:before="20" w:after="20"/>
              <w:rPr>
                <w:sz w:val="14"/>
                <w:szCs w:val="16"/>
              </w:rPr>
            </w:pPr>
          </w:p>
        </w:tc>
        <w:tc>
          <w:tcPr>
            <w:tcW w:w="1456" w:type="dxa"/>
            <w:gridSpan w:val="4"/>
            <w:tcBorders>
              <w:bottom w:val="single" w:sz="24" w:space="0" w:color="000000"/>
              <w:right w:val="single" w:sz="24" w:space="0" w:color="auto"/>
            </w:tcBorders>
          </w:tcPr>
          <w:p w14:paraId="7315EECA" w14:textId="77777777" w:rsidR="001A4B9C" w:rsidRPr="007C15F5" w:rsidRDefault="001A4B9C" w:rsidP="00923B46">
            <w:pPr>
              <w:spacing w:before="20" w:after="20"/>
              <w:rPr>
                <w:sz w:val="14"/>
                <w:szCs w:val="16"/>
              </w:rPr>
            </w:pPr>
          </w:p>
        </w:tc>
        <w:tc>
          <w:tcPr>
            <w:tcW w:w="1668" w:type="dxa"/>
            <w:gridSpan w:val="2"/>
            <w:tcBorders>
              <w:left w:val="single" w:sz="24" w:space="0" w:color="auto"/>
              <w:bottom w:val="single" w:sz="2" w:space="0" w:color="auto"/>
            </w:tcBorders>
          </w:tcPr>
          <w:p w14:paraId="2B76A94E" w14:textId="77777777" w:rsidR="001A4B9C" w:rsidRPr="007C15F5" w:rsidRDefault="001A4B9C" w:rsidP="00923B46">
            <w:pPr>
              <w:spacing w:before="20" w:after="20"/>
              <w:rPr>
                <w:sz w:val="14"/>
                <w:szCs w:val="16"/>
              </w:rPr>
            </w:pPr>
          </w:p>
        </w:tc>
      </w:tr>
      <w:tr w:rsidR="001A4B9C" w:rsidRPr="007C15F5" w14:paraId="60380DF2" w14:textId="77777777" w:rsidTr="00923B46">
        <w:trPr>
          <w:cantSplit/>
          <w:trHeight w:val="113"/>
          <w:jc w:val="center"/>
        </w:trPr>
        <w:tc>
          <w:tcPr>
            <w:tcW w:w="9639" w:type="dxa"/>
            <w:gridSpan w:val="18"/>
            <w:tcBorders>
              <w:top w:val="nil"/>
              <w:left w:val="single" w:sz="2" w:space="0" w:color="auto"/>
              <w:bottom w:val="single" w:sz="4" w:space="0" w:color="auto"/>
              <w:right w:val="single" w:sz="2" w:space="0" w:color="auto"/>
            </w:tcBorders>
          </w:tcPr>
          <w:p w14:paraId="665B8632"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10. Description of fish sold</w:t>
            </w:r>
          </w:p>
        </w:tc>
      </w:tr>
      <w:tr w:rsidR="001A4B9C" w:rsidRPr="007C15F5" w14:paraId="16D3538D" w14:textId="77777777" w:rsidTr="00923B46">
        <w:trPr>
          <w:cantSplit/>
          <w:trHeight w:val="567"/>
          <w:jc w:val="center"/>
        </w:trPr>
        <w:tc>
          <w:tcPr>
            <w:tcW w:w="6345" w:type="dxa"/>
            <w:gridSpan w:val="11"/>
            <w:tcBorders>
              <w:top w:val="single" w:sz="4" w:space="0" w:color="auto"/>
              <w:left w:val="single" w:sz="4" w:space="0" w:color="auto"/>
              <w:bottom w:val="single" w:sz="4" w:space="0" w:color="auto"/>
              <w:right w:val="nil"/>
            </w:tcBorders>
          </w:tcPr>
          <w:p w14:paraId="617BEF54" w14:textId="79D433D5"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 xml:space="preserve">Name of </w:t>
            </w:r>
            <w:r w:rsidR="002304B7" w:rsidRPr="007C15F5">
              <w:rPr>
                <w:sz w:val="14"/>
                <w:szCs w:val="16"/>
              </w:rPr>
              <w:t>recipient</w:t>
            </w:r>
            <w:r w:rsidRPr="007C15F5">
              <w:rPr>
                <w:sz w:val="14"/>
                <w:szCs w:val="16"/>
              </w:rPr>
              <w:t>:</w:t>
            </w:r>
          </w:p>
        </w:tc>
        <w:tc>
          <w:tcPr>
            <w:tcW w:w="3294" w:type="dxa"/>
            <w:gridSpan w:val="7"/>
            <w:tcBorders>
              <w:top w:val="single" w:sz="4" w:space="0" w:color="auto"/>
              <w:left w:val="nil"/>
              <w:bottom w:val="single" w:sz="4" w:space="0" w:color="auto"/>
              <w:right w:val="single" w:sz="4" w:space="0" w:color="auto"/>
            </w:tcBorders>
          </w:tcPr>
          <w:p w14:paraId="6A99515D" w14:textId="77777777" w:rsidR="001A4B9C" w:rsidRPr="007C15F5" w:rsidRDefault="001A4B9C" w:rsidP="00923B46">
            <w:pPr>
              <w:pStyle w:val="TableHeader2Char1CharChar"/>
              <w:keepNext w:val="0"/>
              <w:spacing w:before="20" w:after="20" w:line="240" w:lineRule="auto"/>
              <w:ind w:left="0"/>
              <w:rPr>
                <w:sz w:val="14"/>
                <w:szCs w:val="16"/>
              </w:rPr>
            </w:pPr>
          </w:p>
        </w:tc>
      </w:tr>
      <w:tr w:rsidR="001A4B9C" w:rsidRPr="007C15F5" w14:paraId="604303C1" w14:textId="77777777" w:rsidTr="00923B46">
        <w:trPr>
          <w:cantSplit/>
          <w:trHeight w:val="567"/>
          <w:jc w:val="center"/>
        </w:trPr>
        <w:tc>
          <w:tcPr>
            <w:tcW w:w="3129" w:type="dxa"/>
            <w:gridSpan w:val="5"/>
            <w:tcBorders>
              <w:top w:val="single" w:sz="4" w:space="0" w:color="auto"/>
              <w:left w:val="single" w:sz="2" w:space="0" w:color="auto"/>
              <w:bottom w:val="single" w:sz="24" w:space="0" w:color="auto"/>
              <w:right w:val="single" w:sz="2" w:space="0" w:color="auto"/>
            </w:tcBorders>
          </w:tcPr>
          <w:p w14:paraId="4438F7E1"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Address:</w:t>
            </w:r>
          </w:p>
        </w:tc>
        <w:tc>
          <w:tcPr>
            <w:tcW w:w="3216" w:type="dxa"/>
            <w:gridSpan w:val="6"/>
            <w:tcBorders>
              <w:top w:val="single" w:sz="4" w:space="0" w:color="auto"/>
              <w:left w:val="single" w:sz="2" w:space="0" w:color="auto"/>
              <w:bottom w:val="single" w:sz="24" w:space="0" w:color="auto"/>
              <w:right w:val="single" w:sz="2" w:space="0" w:color="auto"/>
            </w:tcBorders>
          </w:tcPr>
          <w:p w14:paraId="588A3A4B"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Telephone:</w:t>
            </w:r>
          </w:p>
        </w:tc>
        <w:tc>
          <w:tcPr>
            <w:tcW w:w="3294" w:type="dxa"/>
            <w:gridSpan w:val="7"/>
            <w:tcBorders>
              <w:top w:val="single" w:sz="4" w:space="0" w:color="auto"/>
              <w:left w:val="single" w:sz="2" w:space="0" w:color="auto"/>
              <w:bottom w:val="single" w:sz="24" w:space="0" w:color="auto"/>
              <w:right w:val="single" w:sz="2" w:space="0" w:color="auto"/>
            </w:tcBorders>
          </w:tcPr>
          <w:p w14:paraId="49EB3AFE" w14:textId="77777777" w:rsidR="001A4B9C" w:rsidRPr="007C15F5" w:rsidRDefault="001A4B9C" w:rsidP="00923B46">
            <w:pPr>
              <w:pStyle w:val="TableHeader2Char1CharChar"/>
              <w:keepNext w:val="0"/>
              <w:spacing w:before="20" w:after="20" w:line="240" w:lineRule="auto"/>
              <w:ind w:left="0"/>
              <w:rPr>
                <w:sz w:val="14"/>
                <w:szCs w:val="16"/>
              </w:rPr>
            </w:pPr>
            <w:r w:rsidRPr="007C15F5">
              <w:rPr>
                <w:sz w:val="14"/>
                <w:szCs w:val="16"/>
              </w:rPr>
              <w:t>Fax:</w:t>
            </w:r>
          </w:p>
        </w:tc>
      </w:tr>
      <w:tr w:rsidR="001A4B9C" w:rsidRPr="007C15F5" w14:paraId="683E08C7" w14:textId="77777777" w:rsidTr="00923B46">
        <w:trPr>
          <w:cantSplit/>
          <w:trHeight w:val="1192"/>
          <w:jc w:val="center"/>
        </w:trPr>
        <w:tc>
          <w:tcPr>
            <w:tcW w:w="9639" w:type="dxa"/>
            <w:gridSpan w:val="18"/>
            <w:tcBorders>
              <w:top w:val="single" w:sz="24" w:space="0" w:color="auto"/>
              <w:left w:val="single" w:sz="2" w:space="0" w:color="auto"/>
              <w:right w:val="single" w:sz="2" w:space="0" w:color="auto"/>
            </w:tcBorders>
          </w:tcPr>
          <w:p w14:paraId="05F3E905" w14:textId="77777777" w:rsidR="001A4B9C" w:rsidRPr="007C15F5" w:rsidRDefault="001A4B9C" w:rsidP="00923B46">
            <w:pPr>
              <w:rPr>
                <w:sz w:val="16"/>
                <w:szCs w:val="16"/>
              </w:rPr>
            </w:pPr>
            <w:r w:rsidRPr="007C15F5">
              <w:rPr>
                <w:b/>
                <w:sz w:val="16"/>
                <w:szCs w:val="16"/>
              </w:rPr>
              <w:t>Reason/s for the sale of seized/confiscated catch recorded on this SVDCD:</w:t>
            </w:r>
          </w:p>
          <w:p w14:paraId="793F197D" w14:textId="77777777" w:rsidR="001A4B9C" w:rsidRPr="007C15F5" w:rsidRDefault="001A4B9C" w:rsidP="00923B46"/>
          <w:p w14:paraId="04C1C4DA" w14:textId="77777777" w:rsidR="001A4B9C" w:rsidRPr="007C15F5" w:rsidRDefault="001A4B9C" w:rsidP="00923B46"/>
          <w:p w14:paraId="18A99D2A" w14:textId="77777777" w:rsidR="001A4B9C" w:rsidRPr="007C15F5" w:rsidRDefault="001A4B9C" w:rsidP="00923B46"/>
          <w:p w14:paraId="3DFF100D" w14:textId="77777777" w:rsidR="001A4B9C" w:rsidRPr="007C15F5" w:rsidRDefault="001A4B9C" w:rsidP="00923B46"/>
          <w:p w14:paraId="7D179A9C" w14:textId="77777777" w:rsidR="001A4B9C" w:rsidRPr="007C15F5" w:rsidRDefault="001A4B9C" w:rsidP="00923B46"/>
          <w:p w14:paraId="0D93555A" w14:textId="77777777" w:rsidR="001A4B9C" w:rsidRPr="007C15F5" w:rsidRDefault="001A4B9C" w:rsidP="00923B46"/>
        </w:tc>
      </w:tr>
      <w:tr w:rsidR="001A4B9C" w:rsidRPr="007C15F5" w14:paraId="290ACE4B" w14:textId="77777777" w:rsidTr="00923B46">
        <w:trPr>
          <w:cantSplit/>
          <w:trHeight w:val="570"/>
          <w:jc w:val="center"/>
        </w:trPr>
        <w:tc>
          <w:tcPr>
            <w:tcW w:w="5296" w:type="dxa"/>
            <w:gridSpan w:val="8"/>
            <w:tcBorders>
              <w:left w:val="single" w:sz="2" w:space="0" w:color="auto"/>
              <w:bottom w:val="single" w:sz="24" w:space="0" w:color="auto"/>
              <w:right w:val="single" w:sz="4" w:space="0" w:color="auto"/>
            </w:tcBorders>
          </w:tcPr>
          <w:p w14:paraId="2EE3A524" w14:textId="74389B00" w:rsidR="001A4B9C" w:rsidRPr="007C15F5" w:rsidRDefault="001A4B9C" w:rsidP="00923B46">
            <w:pPr>
              <w:pStyle w:val="TableHeader3"/>
              <w:keepNext w:val="0"/>
              <w:spacing w:before="20" w:after="20" w:line="240" w:lineRule="auto"/>
              <w:ind w:left="0"/>
              <w:rPr>
                <w:sz w:val="14"/>
                <w:szCs w:val="16"/>
              </w:rPr>
            </w:pPr>
            <w:r w:rsidRPr="007C15F5">
              <w:rPr>
                <w:sz w:val="14"/>
                <w:szCs w:val="16"/>
              </w:rPr>
              <w:t xml:space="preserve">Landing </w:t>
            </w:r>
            <w:r w:rsidR="002304B7" w:rsidRPr="007C15F5">
              <w:rPr>
                <w:sz w:val="14"/>
                <w:szCs w:val="16"/>
              </w:rPr>
              <w:t>port and country</w:t>
            </w:r>
            <w:r w:rsidRPr="007C15F5">
              <w:rPr>
                <w:sz w:val="14"/>
                <w:szCs w:val="16"/>
              </w:rPr>
              <w:t>:</w:t>
            </w:r>
          </w:p>
        </w:tc>
        <w:tc>
          <w:tcPr>
            <w:tcW w:w="2466" w:type="dxa"/>
            <w:gridSpan w:val="6"/>
            <w:tcBorders>
              <w:top w:val="single" w:sz="4" w:space="0" w:color="auto"/>
              <w:left w:val="single" w:sz="4" w:space="0" w:color="auto"/>
              <w:bottom w:val="single" w:sz="4" w:space="0" w:color="auto"/>
              <w:right w:val="nil"/>
            </w:tcBorders>
          </w:tcPr>
          <w:p w14:paraId="6E4330AA" w14:textId="0FDAFE8B" w:rsidR="001A4B9C" w:rsidRPr="007C15F5" w:rsidRDefault="001A4B9C" w:rsidP="00923B46">
            <w:pPr>
              <w:pStyle w:val="TableHeader3"/>
              <w:keepNext w:val="0"/>
              <w:spacing w:before="20" w:after="20" w:line="240" w:lineRule="auto"/>
              <w:ind w:left="0"/>
              <w:rPr>
                <w:sz w:val="14"/>
                <w:szCs w:val="16"/>
              </w:rPr>
            </w:pPr>
            <w:r w:rsidRPr="007C15F5">
              <w:rPr>
                <w:sz w:val="14"/>
                <w:szCs w:val="16"/>
              </w:rPr>
              <w:t xml:space="preserve">Landing </w:t>
            </w:r>
            <w:r w:rsidR="002304B7" w:rsidRPr="007C15F5">
              <w:rPr>
                <w:sz w:val="14"/>
                <w:szCs w:val="16"/>
              </w:rPr>
              <w:t>date</w:t>
            </w:r>
            <w:r w:rsidRPr="007C15F5">
              <w:rPr>
                <w:sz w:val="14"/>
                <w:szCs w:val="16"/>
              </w:rPr>
              <w:t>:</w:t>
            </w:r>
          </w:p>
        </w:tc>
        <w:tc>
          <w:tcPr>
            <w:tcW w:w="1877" w:type="dxa"/>
            <w:gridSpan w:val="4"/>
            <w:tcBorders>
              <w:top w:val="single" w:sz="4" w:space="0" w:color="auto"/>
              <w:left w:val="nil"/>
              <w:bottom w:val="single" w:sz="4" w:space="0" w:color="auto"/>
              <w:right w:val="single" w:sz="4" w:space="0" w:color="auto"/>
            </w:tcBorders>
          </w:tcPr>
          <w:p w14:paraId="22AEDAC0" w14:textId="77777777" w:rsidR="001A4B9C" w:rsidRPr="007C15F5" w:rsidRDefault="001A4B9C" w:rsidP="00923B46">
            <w:pPr>
              <w:pStyle w:val="TableHeader3"/>
              <w:keepNext w:val="0"/>
              <w:spacing w:before="20" w:after="20" w:line="240" w:lineRule="auto"/>
              <w:ind w:left="0"/>
              <w:rPr>
                <w:sz w:val="14"/>
                <w:szCs w:val="16"/>
              </w:rPr>
            </w:pPr>
          </w:p>
        </w:tc>
      </w:tr>
      <w:tr w:rsidR="001A4B9C" w:rsidRPr="007C15F5" w14:paraId="6A9E643E" w14:textId="77777777" w:rsidTr="00923B46">
        <w:trPr>
          <w:cantSplit/>
          <w:jc w:val="center"/>
        </w:trPr>
        <w:tc>
          <w:tcPr>
            <w:tcW w:w="9639" w:type="dxa"/>
            <w:gridSpan w:val="18"/>
            <w:tcBorders>
              <w:top w:val="single" w:sz="24" w:space="0" w:color="auto"/>
              <w:left w:val="single" w:sz="4" w:space="0" w:color="auto"/>
              <w:bottom w:val="single" w:sz="4" w:space="0" w:color="auto"/>
              <w:right w:val="single" w:sz="4" w:space="0" w:color="auto"/>
            </w:tcBorders>
          </w:tcPr>
          <w:p w14:paraId="1E98E538" w14:textId="2F8BA0E6" w:rsidR="001A4B9C" w:rsidRPr="007C15F5" w:rsidRDefault="001A4B9C" w:rsidP="00923B46">
            <w:pPr>
              <w:pStyle w:val="TableHeader3"/>
              <w:keepNext w:val="0"/>
              <w:spacing w:before="20" w:after="20" w:line="240" w:lineRule="auto"/>
              <w:ind w:left="0"/>
              <w:rPr>
                <w:b w:val="0"/>
                <w:sz w:val="14"/>
                <w:szCs w:val="16"/>
              </w:rPr>
            </w:pPr>
            <w:r w:rsidRPr="007C15F5">
              <w:rPr>
                <w:sz w:val="14"/>
                <w:szCs w:val="16"/>
              </w:rPr>
              <w:t xml:space="preserve">11. Certificate of </w:t>
            </w:r>
            <w:r w:rsidR="002304B7" w:rsidRPr="007C15F5">
              <w:rPr>
                <w:sz w:val="14"/>
                <w:szCs w:val="16"/>
              </w:rPr>
              <w:t>landing</w:t>
            </w:r>
            <w:r w:rsidRPr="007C15F5">
              <w:rPr>
                <w:sz w:val="14"/>
                <w:szCs w:val="16"/>
              </w:rPr>
              <w:t xml:space="preserve">: </w:t>
            </w:r>
            <w:r w:rsidRPr="007C15F5">
              <w:rPr>
                <w:b w:val="0"/>
                <w:sz w:val="14"/>
                <w:szCs w:val="16"/>
              </w:rPr>
              <w:t xml:space="preserve"> I certify that the above information is complete, true and correct to the best of my knowledge.</w:t>
            </w:r>
          </w:p>
        </w:tc>
      </w:tr>
      <w:tr w:rsidR="001A4B9C" w:rsidRPr="007C15F5" w14:paraId="080E2959" w14:textId="77777777" w:rsidTr="00923B46">
        <w:trPr>
          <w:cantSplit/>
          <w:trHeight w:val="624"/>
          <w:jc w:val="center"/>
        </w:trPr>
        <w:tc>
          <w:tcPr>
            <w:tcW w:w="2444" w:type="dxa"/>
            <w:gridSpan w:val="2"/>
            <w:tcBorders>
              <w:top w:val="single" w:sz="4" w:space="0" w:color="auto"/>
              <w:left w:val="single" w:sz="4" w:space="0" w:color="auto"/>
              <w:bottom w:val="single" w:sz="4" w:space="0" w:color="auto"/>
              <w:right w:val="single" w:sz="4" w:space="0" w:color="auto"/>
            </w:tcBorders>
          </w:tcPr>
          <w:p w14:paraId="597882A0"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Name:</w:t>
            </w:r>
          </w:p>
        </w:tc>
        <w:tc>
          <w:tcPr>
            <w:tcW w:w="5318" w:type="dxa"/>
            <w:gridSpan w:val="12"/>
            <w:tcBorders>
              <w:top w:val="single" w:sz="4" w:space="0" w:color="auto"/>
              <w:left w:val="single" w:sz="4" w:space="0" w:color="auto"/>
              <w:bottom w:val="single" w:sz="4" w:space="0" w:color="auto"/>
              <w:right w:val="single" w:sz="4" w:space="0" w:color="auto"/>
            </w:tcBorders>
          </w:tcPr>
          <w:p w14:paraId="7F3827BC"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Authority:</w:t>
            </w:r>
          </w:p>
        </w:tc>
        <w:tc>
          <w:tcPr>
            <w:tcW w:w="1877" w:type="dxa"/>
            <w:gridSpan w:val="4"/>
            <w:tcBorders>
              <w:top w:val="single" w:sz="4" w:space="0" w:color="auto"/>
              <w:left w:val="single" w:sz="4" w:space="0" w:color="auto"/>
              <w:bottom w:val="single" w:sz="4" w:space="0" w:color="auto"/>
              <w:right w:val="single" w:sz="4" w:space="0" w:color="auto"/>
            </w:tcBorders>
          </w:tcPr>
          <w:p w14:paraId="285961EA" w14:textId="77777777" w:rsidR="001A4B9C" w:rsidRPr="007C15F5" w:rsidRDefault="001A4B9C" w:rsidP="00923B46">
            <w:pPr>
              <w:pStyle w:val="TableHeader3"/>
              <w:keepNext w:val="0"/>
              <w:spacing w:before="20" w:after="20" w:line="240" w:lineRule="auto"/>
              <w:ind w:left="0"/>
              <w:rPr>
                <w:sz w:val="14"/>
                <w:szCs w:val="16"/>
              </w:rPr>
            </w:pPr>
            <w:r w:rsidRPr="007C15F5">
              <w:rPr>
                <w:sz w:val="14"/>
                <w:szCs w:val="16"/>
              </w:rPr>
              <w:t>Date:</w:t>
            </w:r>
          </w:p>
        </w:tc>
      </w:tr>
    </w:tbl>
    <w:p w14:paraId="2254FEEB" w14:textId="77777777" w:rsidR="001A4B9C" w:rsidRPr="007C15F5" w:rsidRDefault="001A4B9C" w:rsidP="001A4B9C">
      <w:pPr>
        <w:pStyle w:val="paragraphtext"/>
        <w:spacing w:after="0"/>
        <w:rPr>
          <w:sz w:val="12"/>
        </w:rPr>
      </w:pPr>
    </w:p>
    <w:p w14:paraId="31C45111" w14:textId="77777777" w:rsidR="001A4B9C" w:rsidRPr="007C15F5" w:rsidRDefault="001A4B9C" w:rsidP="001A4B9C">
      <w:pPr>
        <w:pStyle w:val="cmannexno"/>
      </w:pPr>
      <w:bookmarkStart w:id="19" w:name="_Toc435711104"/>
      <w:bookmarkStart w:id="20" w:name="_Toc418689659"/>
      <w:bookmarkStart w:id="21" w:name="_Toc88975668"/>
      <w:r w:rsidRPr="00A00089">
        <w:rPr>
          <w:caps w:val="0"/>
        </w:rPr>
        <w:lastRenderedPageBreak/>
        <w:t>Annex</w:t>
      </w:r>
      <w:r w:rsidRPr="007C15F5">
        <w:rPr>
          <w:caps w:val="0"/>
        </w:rPr>
        <w:t xml:space="preserve"> </w:t>
      </w:r>
      <w:r w:rsidRPr="007C15F5">
        <w:t>10-05/B</w:t>
      </w:r>
      <w:bookmarkEnd w:id="19"/>
    </w:p>
    <w:p w14:paraId="5366CEE5" w14:textId="72D1E142" w:rsidR="001A4B9C" w:rsidRPr="007C15F5" w:rsidRDefault="000B69F1" w:rsidP="001A4B9C">
      <w:pPr>
        <w:pStyle w:val="cmannextitle"/>
      </w:pPr>
      <w:bookmarkStart w:id="22" w:name="_Toc435710917"/>
      <w:r>
        <w:rPr>
          <w:caps w:val="0"/>
        </w:rPr>
        <w:t xml:space="preserve">The </w:t>
      </w:r>
      <w:r w:rsidR="00B025F6">
        <w:rPr>
          <w:caps w:val="0"/>
        </w:rPr>
        <w:t xml:space="preserve">use </w:t>
      </w:r>
      <w:r>
        <w:rPr>
          <w:caps w:val="0"/>
        </w:rPr>
        <w:t>of t</w:t>
      </w:r>
      <w:r w:rsidRPr="007C15F5">
        <w:rPr>
          <w:caps w:val="0"/>
        </w:rPr>
        <w:t>he CDS Fund</w:t>
      </w:r>
      <w:bookmarkEnd w:id="22"/>
    </w:p>
    <w:p w14:paraId="2A1BF93D" w14:textId="77777777" w:rsidR="001A4B9C" w:rsidRPr="007C15F5" w:rsidRDefault="001A4B9C" w:rsidP="001A4B9C">
      <w:pPr>
        <w:pStyle w:val="cmnumberedpara"/>
      </w:pPr>
      <w:r w:rsidRPr="007C15F5">
        <w:t>B1.</w:t>
      </w:r>
      <w:r w:rsidRPr="007C15F5">
        <w:tab/>
        <w:t xml:space="preserve">The overall objective of the Catch Documentation Scheme for </w:t>
      </w:r>
      <w:r w:rsidRPr="007C15F5">
        <w:rPr>
          <w:i/>
        </w:rPr>
        <w:t>Dissostichus</w:t>
      </w:r>
      <w:r w:rsidRPr="007C15F5">
        <w:t xml:space="preserve"> spp. (CDS) Fund (‘the Fund’) is to provide a mechanism which enables the Commission to enhance its capacity to prevent, deter and eliminate IUU fishing in the Convention Area by, </w:t>
      </w:r>
      <w:r w:rsidRPr="007C15F5">
        <w:rPr>
          <w:i/>
        </w:rPr>
        <w:t>inter alia</w:t>
      </w:r>
      <w:r w:rsidRPr="007C15F5">
        <w:t>, improving the effectiveness of the CDS.</w:t>
      </w:r>
    </w:p>
    <w:p w14:paraId="0E356F08" w14:textId="77777777" w:rsidR="001A4B9C" w:rsidRPr="007C15F5" w:rsidRDefault="001A4B9C" w:rsidP="001A4B9C">
      <w:pPr>
        <w:pStyle w:val="cmnumberedpara"/>
      </w:pPr>
      <w:r w:rsidRPr="007C15F5">
        <w:t>B2.</w:t>
      </w:r>
      <w:r w:rsidRPr="007C15F5">
        <w:tab/>
        <w:t>The Fund will be operated according to the following provisions:</w:t>
      </w:r>
    </w:p>
    <w:p w14:paraId="32F13F87"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The Fund shall be used for special projects, or special needs of the Secretariat if the Commission so decides, aimed at enhancing the Commission’s capacity to contribute to the prevention, deterrence and elimination of IUU fishing in the Convention Area. The Fund may also be used for assisting the development and improving the effectiveness of the CDS and for other such purposes as the Commission may decide.</w:t>
      </w:r>
    </w:p>
    <w:p w14:paraId="6C1EEBAB" w14:textId="77777777" w:rsidR="001A4B9C" w:rsidRPr="007C15F5" w:rsidRDefault="001A4B9C" w:rsidP="001A4B9C">
      <w:pPr>
        <w:pStyle w:val="cmsubpara"/>
      </w:pPr>
      <w:r w:rsidRPr="007C15F5">
        <w:t>(ii)</w:t>
      </w:r>
      <w:r w:rsidRPr="007C15F5">
        <w:tab/>
        <w:t>The Fund shall be used primarily for projects conducted by the Secretariat, although the participation of Members in these projects is not precluded. While individual Member projects shall be considered, this shall not replace the normal responsibilities of Members of the Commission. The Fund shall not be used for routine Secretariat activities.</w:t>
      </w:r>
    </w:p>
    <w:p w14:paraId="7943DFDA" w14:textId="77777777" w:rsidR="001A4B9C" w:rsidRPr="007C15F5" w:rsidRDefault="001A4B9C" w:rsidP="001A4B9C">
      <w:pPr>
        <w:pStyle w:val="cmsubpara"/>
      </w:pPr>
      <w:r w:rsidRPr="007C15F5">
        <w:t>(iii)</w:t>
      </w:r>
      <w:r w:rsidRPr="007C15F5">
        <w:tab/>
        <w:t>Proposals for special projects may be made by Members, by the Commission or the Scientific Committee and their subsidiary bodies, or by the Secretariat. Proposals shall be submitted to the annual meeting of the Commission as working papers and be accompanied by an explanation of the proposal and an itemised statement of estimated expenditure.</w:t>
      </w:r>
    </w:p>
    <w:p w14:paraId="3BEF9B37" w14:textId="77777777" w:rsidR="001A4B9C" w:rsidRPr="007C15F5" w:rsidRDefault="001A4B9C" w:rsidP="001A4B9C">
      <w:pPr>
        <w:pStyle w:val="cmsubpara"/>
      </w:pPr>
      <w:r w:rsidRPr="007C15F5">
        <w:t>(iv)</w:t>
      </w:r>
      <w:r w:rsidRPr="007C15F5">
        <w:tab/>
        <w:t>The Commission will, at each annual meeting, designate six Members to serve on a Review Panel to review proposals and to make recommendations to the Commission on whether to fund special projects or special needs. The Review Panel will meet during the first week of the Commission’s annual meeting.</w:t>
      </w:r>
    </w:p>
    <w:p w14:paraId="722271E8" w14:textId="77777777" w:rsidR="001A4B9C" w:rsidRPr="007C15F5" w:rsidRDefault="001A4B9C" w:rsidP="001A4B9C">
      <w:pPr>
        <w:pStyle w:val="cmsubpara"/>
      </w:pPr>
      <w:r w:rsidRPr="007C15F5">
        <w:t>(v)</w:t>
      </w:r>
      <w:r w:rsidRPr="007C15F5">
        <w:tab/>
        <w:t>The Commission shall review all proposals and decide on appropriate projects and funding as a standing agenda item at its annual meeting.</w:t>
      </w:r>
    </w:p>
    <w:p w14:paraId="2E78C4D2" w14:textId="77777777" w:rsidR="001A4B9C" w:rsidRPr="007C15F5" w:rsidRDefault="001A4B9C" w:rsidP="001A4B9C">
      <w:pPr>
        <w:pStyle w:val="cmsubpara"/>
      </w:pPr>
      <w:r w:rsidRPr="007C15F5">
        <w:t>(vi)</w:t>
      </w:r>
      <w:r w:rsidRPr="007C15F5">
        <w:tab/>
        <w:t>The Fund may be used to assist Acceding States and non-Contracting Parties that wish to cooperate with CCAMLR by contributing to the prevention, deterrence and elimination of IUU fishing in the Convention Area, so long as this use is consistent with provisions (</w:t>
      </w:r>
      <w:proofErr w:type="spellStart"/>
      <w:r w:rsidRPr="007C15F5">
        <w:t>i</w:t>
      </w:r>
      <w:proofErr w:type="spellEnd"/>
      <w:r w:rsidRPr="007C15F5">
        <w:t>) and (ii) above. Such assistance shall be provided within the scope of the CCAMLR Cooperation Enhancement Program contained in the Policy to Enhance Cooperation between CCAMLR and non-Contracting Parties. Acceding States and non</w:t>
      </w:r>
      <w:r w:rsidRPr="007C15F5">
        <w:noBreakHyphen/>
        <w:t>Contracting Parties may submit proposals for consideration by the Commission at its annual meeting, if the proposals are sponsored by, or in cooperation with, a Member or the Secretariat.</w:t>
      </w:r>
    </w:p>
    <w:p w14:paraId="6A2389B9" w14:textId="77777777" w:rsidR="001A4B9C" w:rsidRPr="007C15F5" w:rsidRDefault="001A4B9C" w:rsidP="001A4B9C">
      <w:pPr>
        <w:pStyle w:val="cmsubpara"/>
      </w:pPr>
      <w:r w:rsidRPr="007C15F5">
        <w:t>(vii)</w:t>
      </w:r>
      <w:r w:rsidRPr="007C15F5">
        <w:tab/>
        <w:t>The Financial Regulations of the Commission shall apply to the Fund, except in so far as these provisions provide or the Commission decides otherwise.</w:t>
      </w:r>
    </w:p>
    <w:p w14:paraId="70676B73" w14:textId="77777777" w:rsidR="001A4B9C" w:rsidRPr="007C15F5" w:rsidRDefault="001A4B9C" w:rsidP="001A4B9C">
      <w:pPr>
        <w:pStyle w:val="cmsubpara"/>
      </w:pPr>
      <w:r w:rsidRPr="007C15F5">
        <w:lastRenderedPageBreak/>
        <w:t>(viii)</w:t>
      </w:r>
      <w:r w:rsidRPr="007C15F5">
        <w:tab/>
        <w:t>The Secretariat shall report to the annual meeting of the Commission on the activities of the Fund, including its income and expenditure. Annexed to the report shall be reports on the progress of each project being funded by the Fund, including details of the expenditure on each project. The report will be circulated to Members in advance of the annual meeting.</w:t>
      </w:r>
    </w:p>
    <w:p w14:paraId="4A921489" w14:textId="77777777" w:rsidR="001A4B9C" w:rsidRPr="007C15F5" w:rsidRDefault="001A4B9C" w:rsidP="001A4B9C">
      <w:pPr>
        <w:pStyle w:val="cmsubpara"/>
      </w:pPr>
      <w:r w:rsidRPr="007C15F5">
        <w:t>(ix)</w:t>
      </w:r>
      <w:r w:rsidRPr="007C15F5">
        <w:tab/>
        <w:t>Where an individual Member project is being funded according to provision (ii), that Member shall provide an annual report on the progress of the project, including details of the expenditure on the project. The report shall be submitted to the Secretariat as a working paper to be circulated to Members in advance of the annual meeting. When the project is completed, that Member shall provide a final statement of account certified by an auditor acceptable to the Commission.</w:t>
      </w:r>
    </w:p>
    <w:p w14:paraId="612AAC0D" w14:textId="77777777" w:rsidR="001A4B9C" w:rsidRPr="007C15F5" w:rsidRDefault="001A4B9C" w:rsidP="001A4B9C">
      <w:pPr>
        <w:pStyle w:val="cmsubpara"/>
      </w:pPr>
      <w:r w:rsidRPr="007C15F5">
        <w:t>(x)</w:t>
      </w:r>
      <w:r w:rsidRPr="007C15F5">
        <w:tab/>
        <w:t xml:space="preserve">The Commission shall review all ongoing projects at its annual meeting as a standing agenda item and reserves the right, after notice, to cancel a project at any time should it decide that it is necessary. Such a decision shall be </w:t>
      </w:r>
      <w:proofErr w:type="gramStart"/>
      <w:r w:rsidRPr="007C15F5">
        <w:t>exceptional, and</w:t>
      </w:r>
      <w:proofErr w:type="gramEnd"/>
      <w:r w:rsidRPr="007C15F5">
        <w:t xml:space="preserve"> shall take into account progress made to date and likely progress in the future, and shall in any case be preceded by an invitation from the Commission to the project coordinator to present a case for continuation of funding.</w:t>
      </w:r>
    </w:p>
    <w:p w14:paraId="3D175839" w14:textId="77777777" w:rsidR="001A4B9C" w:rsidRPr="007C15F5" w:rsidRDefault="001A4B9C" w:rsidP="001A4B9C">
      <w:pPr>
        <w:pStyle w:val="cmsubpara"/>
        <w:spacing w:after="480"/>
        <w:ind w:left="1123"/>
      </w:pPr>
      <w:r w:rsidRPr="007C15F5">
        <w:t>(xi)</w:t>
      </w:r>
      <w:r w:rsidRPr="007C15F5">
        <w:tab/>
        <w:t>The Commission may modify these provisions at any time.</w:t>
      </w:r>
    </w:p>
    <w:p w14:paraId="43A052F5" w14:textId="77777777" w:rsidR="001A4B9C" w:rsidRPr="007C15F5" w:rsidRDefault="001A4B9C" w:rsidP="001A4B9C">
      <w:pPr>
        <w:pStyle w:val="cmannexno"/>
      </w:pPr>
      <w:bookmarkStart w:id="23" w:name="_Toc435711105"/>
      <w:r w:rsidRPr="00A00089">
        <w:rPr>
          <w:caps w:val="0"/>
        </w:rPr>
        <w:t>Annex</w:t>
      </w:r>
      <w:r w:rsidRPr="007C15F5">
        <w:rPr>
          <w:caps w:val="0"/>
        </w:rPr>
        <w:t xml:space="preserve"> </w:t>
      </w:r>
      <w:r w:rsidRPr="007C15F5">
        <w:t>10-05/C</w:t>
      </w:r>
      <w:bookmarkEnd w:id="23"/>
    </w:p>
    <w:p w14:paraId="789B4915" w14:textId="7FFC5BD1" w:rsidR="001A4B9C" w:rsidRPr="007C15F5" w:rsidRDefault="000B69F1" w:rsidP="001A4B9C">
      <w:pPr>
        <w:pStyle w:val="cmannextitle"/>
      </w:pPr>
      <w:r w:rsidRPr="007C15F5">
        <w:rPr>
          <w:caps w:val="0"/>
        </w:rPr>
        <w:t xml:space="preserve">Procedure </w:t>
      </w:r>
      <w:r w:rsidR="00B025F6" w:rsidRPr="007C15F5">
        <w:rPr>
          <w:caps w:val="0"/>
        </w:rPr>
        <w:t xml:space="preserve">regarding cooperation </w:t>
      </w:r>
      <w:r w:rsidRPr="007C15F5">
        <w:rPr>
          <w:caps w:val="0"/>
        </w:rPr>
        <w:t xml:space="preserve">with CCAMLR in the </w:t>
      </w:r>
      <w:r w:rsidR="00B025F6" w:rsidRPr="007C15F5">
        <w:rPr>
          <w:caps w:val="0"/>
        </w:rPr>
        <w:t xml:space="preserve">implementation </w:t>
      </w:r>
      <w:r w:rsidRPr="007C15F5">
        <w:rPr>
          <w:caps w:val="0"/>
        </w:rPr>
        <w:t xml:space="preserve">of the </w:t>
      </w:r>
      <w:ins w:id="24" w:author="Doro Forck" w:date="2018-11-07T15:06:00Z">
        <w:r w:rsidR="00B025F6">
          <w:rPr>
            <w:caps w:val="0"/>
          </w:rPr>
          <w:br/>
        </w:r>
      </w:ins>
      <w:r w:rsidRPr="007C15F5">
        <w:rPr>
          <w:caps w:val="0"/>
        </w:rPr>
        <w:t xml:space="preserve">CDS </w:t>
      </w:r>
      <w:r>
        <w:rPr>
          <w:caps w:val="0"/>
        </w:rPr>
        <w:t xml:space="preserve">by </w:t>
      </w:r>
      <w:r w:rsidR="00ED4672">
        <w:rPr>
          <w:caps w:val="0"/>
        </w:rPr>
        <w:t>non</w:t>
      </w:r>
      <w:r>
        <w:rPr>
          <w:caps w:val="0"/>
        </w:rPr>
        <w:t>-</w:t>
      </w:r>
      <w:r w:rsidR="00ED4672">
        <w:rPr>
          <w:caps w:val="0"/>
        </w:rPr>
        <w:t xml:space="preserve">Contracting </w:t>
      </w:r>
      <w:r>
        <w:rPr>
          <w:caps w:val="0"/>
        </w:rPr>
        <w:t>P</w:t>
      </w:r>
      <w:r w:rsidRPr="007C15F5">
        <w:rPr>
          <w:caps w:val="0"/>
        </w:rPr>
        <w:t xml:space="preserve">arties </w:t>
      </w:r>
      <w:r w:rsidR="00B025F6" w:rsidRPr="007C15F5">
        <w:rPr>
          <w:caps w:val="0"/>
        </w:rPr>
        <w:t xml:space="preserve">involved </w:t>
      </w:r>
      <w:r w:rsidRPr="007C15F5">
        <w:rPr>
          <w:caps w:val="0"/>
        </w:rPr>
        <w:t xml:space="preserve">in the </w:t>
      </w:r>
      <w:r w:rsidR="00B025F6" w:rsidRPr="007C15F5">
        <w:rPr>
          <w:caps w:val="0"/>
        </w:rPr>
        <w:t xml:space="preserve">trade </w:t>
      </w:r>
      <w:r w:rsidRPr="007C15F5">
        <w:rPr>
          <w:caps w:val="0"/>
        </w:rPr>
        <w:t xml:space="preserve">of </w:t>
      </w:r>
      <w:r>
        <w:rPr>
          <w:caps w:val="0"/>
        </w:rPr>
        <w:t>D</w:t>
      </w:r>
      <w:r w:rsidRPr="007C15F5">
        <w:rPr>
          <w:i/>
          <w:caps w:val="0"/>
        </w:rPr>
        <w:t>issostichus</w:t>
      </w:r>
      <w:r w:rsidRPr="007C15F5">
        <w:rPr>
          <w:caps w:val="0"/>
        </w:rPr>
        <w:t xml:space="preserve"> spp.</w:t>
      </w:r>
    </w:p>
    <w:p w14:paraId="784FA0CA" w14:textId="77777777" w:rsidR="001A4B9C" w:rsidRPr="007C15F5" w:rsidRDefault="001A4B9C" w:rsidP="001A4B9C">
      <w:pPr>
        <w:pStyle w:val="cmnumberedpara"/>
      </w:pPr>
      <w:r w:rsidRPr="007C15F5">
        <w:t xml:space="preserve">C1. </w:t>
      </w:r>
      <w:r w:rsidRPr="007C15F5">
        <w:tab/>
        <w:t xml:space="preserve">Prior to the annual meeting of the Commission, the Executive Secretary shall contact all non-Contracting Parties which are known to be involved in the trade with </w:t>
      </w:r>
      <w:r w:rsidRPr="007C15F5">
        <w:rPr>
          <w:i/>
        </w:rPr>
        <w:t>Dissostichus</w:t>
      </w:r>
      <w:r w:rsidRPr="007C15F5">
        <w:t xml:space="preserve"> spp. including, but not limited to, those that have had an SVDCD issued on their behalf, to urge them to become a Contracting Party to CCAMLR or to attain the status of a non-Contracting Party cooperating with CCAMLR by participating in the Catch Documentation Sche</w:t>
      </w:r>
      <w:bookmarkStart w:id="25" w:name="_GoBack"/>
      <w:bookmarkEnd w:id="25"/>
      <w:r w:rsidRPr="007C15F5">
        <w:t xml:space="preserve">me for </w:t>
      </w:r>
      <w:r w:rsidRPr="007C15F5">
        <w:rPr>
          <w:i/>
        </w:rPr>
        <w:t>Dissostichus</w:t>
      </w:r>
      <w:r w:rsidRPr="007C15F5">
        <w:t xml:space="preserve"> spp. (CDS) in accordance with the provisions of Conservation Measure 10</w:t>
      </w:r>
      <w:r w:rsidRPr="007C15F5">
        <w:noBreakHyphen/>
        <w:t xml:space="preserve">05. The Executive Secretary shall produce a summary paper for consideration by the Commission. The Executive Secretary shall provide copies of this conservation measure and any related resolutions adopted by the Commission. </w:t>
      </w:r>
    </w:p>
    <w:p w14:paraId="21D85075" w14:textId="77777777" w:rsidR="001A4B9C" w:rsidRPr="007C15F5" w:rsidRDefault="001A4B9C" w:rsidP="001A4B9C">
      <w:pPr>
        <w:pStyle w:val="cmnumberedpara"/>
      </w:pPr>
      <w:r w:rsidRPr="007C15F5">
        <w:t>C2.</w:t>
      </w:r>
      <w:r w:rsidRPr="007C15F5">
        <w:tab/>
        <w:t xml:space="preserve">The Executive Secretary shall also establish contact with any non-Contracting Party during the intersessional period, as soon as possible after it was known the non-Contracting Party was engaged in the trade with </w:t>
      </w:r>
      <w:r w:rsidRPr="007C15F5">
        <w:rPr>
          <w:i/>
        </w:rPr>
        <w:t>Dissostichus</w:t>
      </w:r>
      <w:r w:rsidRPr="007C15F5">
        <w:t xml:space="preserve"> spp. The Executive Secretary shall immediately circulate any written responses to the Members of the Commission. </w:t>
      </w:r>
    </w:p>
    <w:p w14:paraId="029361B7" w14:textId="77777777" w:rsidR="001A4B9C" w:rsidRPr="007C15F5" w:rsidRDefault="001A4B9C" w:rsidP="00612D18">
      <w:pPr>
        <w:pStyle w:val="cmnumberedpara"/>
      </w:pPr>
      <w:r w:rsidRPr="007C15F5">
        <w:t>C3.</w:t>
      </w:r>
      <w:r w:rsidRPr="007C15F5">
        <w:tab/>
        <w:t>The Executive Secretary shall encourage non-Contracting Parties seeking to cooperate with CCAMLR by participating in the CDS to approach the CCAMLR Secretariat with requests for assistance in that regard. Proposals must demonstrate how any specific assistance requested will help to combat IUU fishing in the Convention Area. Such requests will be considered by the Commission at its annual meeting.</w:t>
      </w:r>
    </w:p>
    <w:p w14:paraId="6B184859" w14:textId="699ED7B1" w:rsidR="001A4B9C" w:rsidRDefault="001A4B9C" w:rsidP="001A4B9C">
      <w:pPr>
        <w:pStyle w:val="cmnumberedpara"/>
      </w:pPr>
      <w:r w:rsidRPr="007C15F5">
        <w:lastRenderedPageBreak/>
        <w:t>C4.</w:t>
      </w:r>
      <w:r w:rsidRPr="007C15F5">
        <w:tab/>
        <w:t xml:space="preserve">Any non-Contracting Party interested in </w:t>
      </w:r>
      <w:del w:id="26" w:author="Ingrid Slicer" w:date="2018-10-24T12:18:00Z">
        <w:r w:rsidRPr="007C15F5" w:rsidDel="000255BD">
          <w:delText xml:space="preserve">attaining the status of non-Contracting Party </w:delText>
        </w:r>
      </w:del>
      <w:r w:rsidRPr="007C15F5">
        <w:t>cooperating with CCAMLR</w:t>
      </w:r>
      <w:ins w:id="27" w:author="Doro Forck" w:date="2018-11-07T14:50:00Z">
        <w:r w:rsidR="008D581A">
          <w:t>,</w:t>
        </w:r>
      </w:ins>
      <w:r w:rsidRPr="007C15F5">
        <w:t xml:space="preserve"> </w:t>
      </w:r>
      <w:ins w:id="28" w:author="CCAMLR Presenter" w:date="2018-10-24T16:19:00Z">
        <w:r w:rsidR="00D1470D">
          <w:t xml:space="preserve">as </w:t>
        </w:r>
      </w:ins>
      <w:ins w:id="29" w:author="CCAMLR Presenter" w:date="2018-10-24T17:34:00Z">
        <w:r w:rsidR="0019554D">
          <w:t>a</w:t>
        </w:r>
      </w:ins>
      <w:ins w:id="30" w:author="CCAMLR Presenter" w:date="2018-10-24T17:36:00Z">
        <w:del w:id="31" w:author="Doro Forck" w:date="2018-10-30T17:16:00Z">
          <w:r w:rsidR="0019554D" w:rsidDel="003F32A7">
            <w:delText>n</w:delText>
          </w:r>
        </w:del>
        <w:r w:rsidR="0019554D">
          <w:t xml:space="preserve"> </w:t>
        </w:r>
      </w:ins>
      <w:ins w:id="32" w:author="Doro Forck" w:date="2018-10-30T17:16:00Z">
        <w:r w:rsidR="003F32A7" w:rsidRPr="007C15F5">
          <w:t xml:space="preserve">non-Contracting Party </w:t>
        </w:r>
      </w:ins>
      <w:ins w:id="33" w:author="CCAMLR Presenter" w:date="2018-10-24T17:36:00Z">
        <w:del w:id="34" w:author="Doro Forck" w:date="2018-10-30T17:16:00Z">
          <w:r w:rsidR="0019554D" w:rsidDel="003F32A7">
            <w:delText xml:space="preserve">NCP </w:delText>
          </w:r>
        </w:del>
      </w:ins>
      <w:ins w:id="35" w:author="CCAMLR Presenter" w:date="2018-10-24T16:19:00Z">
        <w:r w:rsidR="00D1470D">
          <w:t>engag</w:t>
        </w:r>
      </w:ins>
      <w:ins w:id="36" w:author="CCAMLR Presenter" w:date="2018-10-24T17:34:00Z">
        <w:r w:rsidR="0019554D">
          <w:t>ed</w:t>
        </w:r>
      </w:ins>
      <w:ins w:id="37" w:author="CCAMLR Presenter" w:date="2018-10-24T16:19:00Z">
        <w:r w:rsidR="00D1470D">
          <w:t xml:space="preserve"> in the </w:t>
        </w:r>
        <w:r w:rsidR="006A61DF">
          <w:t xml:space="preserve">trade of </w:t>
        </w:r>
      </w:ins>
      <w:ins w:id="38" w:author="CCAMLR Presenter" w:date="2018-10-24T16:21:00Z">
        <w:r w:rsidR="00D8467D" w:rsidRPr="00E5054B">
          <w:rPr>
            <w:i/>
          </w:rPr>
          <w:t>Dissostichus</w:t>
        </w:r>
        <w:r w:rsidR="00D8467D" w:rsidRPr="00E5054B">
          <w:t xml:space="preserve"> spp. </w:t>
        </w:r>
      </w:ins>
      <w:ins w:id="39" w:author="CCAMLR Presenter" w:date="2018-10-24T16:19:00Z">
        <w:r w:rsidR="006A61DF">
          <w:t xml:space="preserve">and </w:t>
        </w:r>
      </w:ins>
      <w:ins w:id="40" w:author="Ingrid Slicer" w:date="2018-10-24T12:18:00Z">
        <w:del w:id="41" w:author="CCAMLR Presenter" w:date="2018-10-24T16:19:00Z">
          <w:r w:rsidR="000255BD" w:rsidDel="00D1470D">
            <w:delText xml:space="preserve">as a trading partner </w:delText>
          </w:r>
        </w:del>
      </w:ins>
      <w:del w:id="42" w:author="Ingrid Slicer" w:date="2018-10-24T12:19:00Z">
        <w:r w:rsidRPr="007C15F5" w:rsidDel="000255BD">
          <w:delText xml:space="preserve">by </w:delText>
        </w:r>
      </w:del>
      <w:r w:rsidRPr="007C15F5">
        <w:t>participating in the CDS</w:t>
      </w:r>
      <w:ins w:id="43" w:author="Doro Forck" w:date="2018-11-07T14:51:00Z">
        <w:r w:rsidR="008D581A">
          <w:t>,</w:t>
        </w:r>
      </w:ins>
      <w:r w:rsidRPr="007C15F5">
        <w:t xml:space="preserve"> may</w:t>
      </w:r>
      <w:r w:rsidR="00D225D1">
        <w:t xml:space="preserve">, </w:t>
      </w:r>
      <w:ins w:id="44" w:author="Ingrid Slicer" w:date="2018-10-24T12:19:00Z">
        <w:r w:rsidR="000255BD">
          <w:t xml:space="preserve">provided such non-Contracting Party prohibits the landing, in its ports, of </w:t>
        </w:r>
      </w:ins>
      <w:ins w:id="45" w:author="CCAMLR Presenter" w:date="2018-10-24T17:37:00Z">
        <w:r w:rsidR="0019554D" w:rsidRPr="00883B33">
          <w:rPr>
            <w:i/>
          </w:rPr>
          <w:t>Dissostichus</w:t>
        </w:r>
        <w:r w:rsidR="0019554D" w:rsidRPr="00883B33">
          <w:t xml:space="preserve"> spp</w:t>
        </w:r>
      </w:ins>
      <w:ins w:id="46" w:author="Doro Forck" w:date="2018-10-30T17:16:00Z">
        <w:r w:rsidR="003F32A7">
          <w:t>.</w:t>
        </w:r>
      </w:ins>
      <w:ins w:id="47" w:author="CCAMLR Presenter" w:date="2018-10-24T17:37:00Z">
        <w:r w:rsidR="0019554D" w:rsidDel="0019554D">
          <w:t xml:space="preserve"> </w:t>
        </w:r>
      </w:ins>
      <w:ins w:id="48" w:author="Ingrid Slicer" w:date="2018-10-24T12:19:00Z">
        <w:del w:id="49" w:author="CCAMLR Presenter" w:date="2018-10-24T17:37:00Z">
          <w:r w:rsidR="000255BD" w:rsidDel="0019554D">
            <w:delText xml:space="preserve">toothfish </w:delText>
          </w:r>
        </w:del>
        <w:r w:rsidR="000255BD">
          <w:t>that have not been previously landed in the port of a Contracting Party</w:t>
        </w:r>
      </w:ins>
      <w:ins w:id="50" w:author="Doro Forck" w:date="2018-11-07T14:51:00Z">
        <w:r w:rsidR="008D581A">
          <w:t>,</w:t>
        </w:r>
      </w:ins>
      <w:ins w:id="51" w:author="Ingrid Slicer" w:date="2018-10-24T12:19:00Z">
        <w:r w:rsidR="000255BD">
          <w:t xml:space="preserve"> or </w:t>
        </w:r>
      </w:ins>
      <w:ins w:id="52" w:author="Doro Forck" w:date="2018-11-07T14:51:00Z">
        <w:r w:rsidR="008D581A">
          <w:t xml:space="preserve">a </w:t>
        </w:r>
      </w:ins>
      <w:ins w:id="53" w:author="Doro Forck" w:date="2018-10-30T17:16:00Z">
        <w:r w:rsidR="003F32A7" w:rsidRPr="007C15F5">
          <w:t xml:space="preserve">non-Contracting Party </w:t>
        </w:r>
      </w:ins>
      <w:ins w:id="54" w:author="Ingrid Slicer" w:date="2018-10-24T12:19:00Z">
        <w:del w:id="55" w:author="Doro Forck" w:date="2018-10-30T17:16:00Z">
          <w:r w:rsidR="000255BD" w:rsidDel="003F32A7">
            <w:delText xml:space="preserve">NCP </w:delText>
          </w:r>
        </w:del>
        <w:r w:rsidR="000255BD">
          <w:t>cooperating with CCAMLR by participating in the CDS</w:t>
        </w:r>
      </w:ins>
      <w:ins w:id="56" w:author="Doro Forck" w:date="2018-11-07T14:51:00Z">
        <w:r w:rsidR="005B48CB">
          <w:t>,</w:t>
        </w:r>
      </w:ins>
      <w:ins w:id="57" w:author="Ingrid Slicer" w:date="2018-10-24T12:20:00Z">
        <w:r w:rsidR="000255BD">
          <w:t xml:space="preserve"> </w:t>
        </w:r>
      </w:ins>
      <w:del w:id="58" w:author="Ingrid Slicer" w:date="2018-10-24T12:20:00Z">
        <w:r w:rsidR="00D225D1" w:rsidDel="000255BD">
          <w:delText>as an interim step,</w:delText>
        </w:r>
        <w:r w:rsidRPr="007C15F5" w:rsidDel="000255BD">
          <w:delText xml:space="preserve"> </w:delText>
        </w:r>
      </w:del>
      <w:r w:rsidRPr="007C15F5">
        <w:t>apply to the Executive Secretary requesting limited access to the CDS for the purpose of verifying export/re</w:t>
      </w:r>
      <w:r w:rsidRPr="007C15F5">
        <w:noBreakHyphen/>
        <w:t xml:space="preserve">export documents accompanying imports of </w:t>
      </w:r>
      <w:r w:rsidRPr="007C15F5">
        <w:rPr>
          <w:i/>
        </w:rPr>
        <w:t>Dissostichus</w:t>
      </w:r>
      <w:r w:rsidRPr="007C15F5">
        <w:t xml:space="preserve"> spp. and issuing re</w:t>
      </w:r>
      <w:r w:rsidRPr="007C15F5">
        <w:noBreakHyphen/>
        <w:t>export documents</w:t>
      </w:r>
      <w:r w:rsidR="002304B7">
        <w:t>:</w:t>
      </w:r>
      <w:r w:rsidRPr="007C15F5">
        <w:t xml:space="preserve"> </w:t>
      </w:r>
    </w:p>
    <w:p w14:paraId="1D9C783F" w14:textId="550FD11D" w:rsidR="001F2F8E" w:rsidRDefault="009010F0" w:rsidP="009010F0">
      <w:pPr>
        <w:pStyle w:val="cmnumberedpara"/>
        <w:ind w:left="1134"/>
      </w:pPr>
      <w:r>
        <w:t>(</w:t>
      </w:r>
      <w:proofErr w:type="spellStart"/>
      <w:r w:rsidR="001F2F8E">
        <w:t>i</w:t>
      </w:r>
      <w:proofErr w:type="spellEnd"/>
      <w:r w:rsidR="001F2F8E">
        <w:t xml:space="preserve">) </w:t>
      </w:r>
      <w:r w:rsidR="001F2F8E">
        <w:tab/>
      </w:r>
      <w:r w:rsidR="001F2F8E" w:rsidRPr="00567247">
        <w:t>Any request for limited access to the CDS received by the Executive Secretary after 1 September, shall be considered by the Commission at the annual meeting.</w:t>
      </w:r>
    </w:p>
    <w:p w14:paraId="16BDC150" w14:textId="1A2E614E" w:rsidR="009925B8" w:rsidRDefault="009010F0" w:rsidP="009010F0">
      <w:pPr>
        <w:pStyle w:val="cmnumberedpara"/>
        <w:ind w:left="1134"/>
      </w:pPr>
      <w:r>
        <w:t>(</w:t>
      </w:r>
      <w:r w:rsidR="001F2F8E">
        <w:t>ii)</w:t>
      </w:r>
      <w:r w:rsidR="001F2F8E">
        <w:tab/>
      </w:r>
      <w:r w:rsidR="009925B8">
        <w:t xml:space="preserve">The Executive Secretary </w:t>
      </w:r>
      <w:r w:rsidR="0096391D">
        <w:t>sha</w:t>
      </w:r>
      <w:r w:rsidR="009925B8">
        <w:t xml:space="preserve">ll circulate any request </w:t>
      </w:r>
      <w:r w:rsidR="001F2F8E">
        <w:t xml:space="preserve">for limited access </w:t>
      </w:r>
      <w:r w:rsidR="009925B8">
        <w:t>received before 1 September, along with any supporting materials, to Members via Commission Circular.</w:t>
      </w:r>
      <w:r w:rsidR="00567247">
        <w:t xml:space="preserve"> </w:t>
      </w:r>
      <w:r w:rsidR="009925B8">
        <w:t>If</w:t>
      </w:r>
      <w:r w:rsidR="0096391D">
        <w:t xml:space="preserve"> after 45 day</w:t>
      </w:r>
      <w:r w:rsidR="009C24C7">
        <w:t>s</w:t>
      </w:r>
      <w:r w:rsidR="009925B8">
        <w:t xml:space="preserve"> no objection is received from any Member, the Secretariat shall provide limited access to the CDS to the requesting non-Contracting Party and subsequently notify the Commission.</w:t>
      </w:r>
    </w:p>
    <w:p w14:paraId="795E3ECC" w14:textId="534C33DB" w:rsidR="001A4B9C" w:rsidRPr="007C15F5" w:rsidRDefault="009010F0" w:rsidP="009010F0">
      <w:pPr>
        <w:pStyle w:val="cmnumberedpara"/>
        <w:ind w:left="1134"/>
      </w:pPr>
      <w:r>
        <w:t>(</w:t>
      </w:r>
      <w:r w:rsidR="001F2F8E">
        <w:t>iii)</w:t>
      </w:r>
      <w:r w:rsidR="001F2F8E">
        <w:tab/>
      </w:r>
      <w:r w:rsidR="001A4B9C" w:rsidRPr="007C15F5">
        <w:t>The Standing Committee for Implementation and Compliance (SCIC) shall be responsible for reviewing the</w:t>
      </w:r>
      <w:r w:rsidR="001F2F8E">
        <w:t xml:space="preserve"> limited</w:t>
      </w:r>
      <w:r w:rsidR="001A4B9C" w:rsidRPr="007C15F5">
        <w:t xml:space="preserve"> access to</w:t>
      </w:r>
      <w:r w:rsidR="002304B7">
        <w:t xml:space="preserve"> the</w:t>
      </w:r>
      <w:r w:rsidR="001A4B9C" w:rsidRPr="007C15F5">
        <w:t xml:space="preserve"> CDS granted to each non-Contracting Party </w:t>
      </w:r>
      <w:r w:rsidR="001F2F8E">
        <w:t>under paragraph (</w:t>
      </w:r>
      <w:proofErr w:type="spellStart"/>
      <w:r w:rsidR="001F2F8E">
        <w:t>i</w:t>
      </w:r>
      <w:proofErr w:type="spellEnd"/>
      <w:r w:rsidR="001F2F8E">
        <w:t>) or (ii)</w:t>
      </w:r>
      <w:r w:rsidR="001A4B9C" w:rsidRPr="007C15F5">
        <w:t xml:space="preserve"> and for recommending to the Commission whether that non-Contracting Party shall retain access. The Commission shall review the</w:t>
      </w:r>
      <w:r w:rsidR="001F2F8E">
        <w:t xml:space="preserve"> limited</w:t>
      </w:r>
      <w:r w:rsidR="001A4B9C" w:rsidRPr="007C15F5">
        <w:t xml:space="preserve"> access to </w:t>
      </w:r>
      <w:r w:rsidR="002304B7">
        <w:t xml:space="preserve">the </w:t>
      </w:r>
      <w:r w:rsidR="001A4B9C" w:rsidRPr="007C15F5">
        <w:t xml:space="preserve">CDS granted to each non-Contracting Party annually and may revoke this access if the non-Contracting Party has acted in a manner that undermines the effectiveness of the CDS. </w:t>
      </w:r>
    </w:p>
    <w:p w14:paraId="2F9C07FB" w14:textId="1BA2A721" w:rsidR="001A4B9C" w:rsidRPr="007C15F5" w:rsidRDefault="002304B7" w:rsidP="001A4B9C">
      <w:pPr>
        <w:pStyle w:val="cmnumberedpara"/>
      </w:pPr>
      <w:r w:rsidRPr="007C15F5">
        <w:t>C</w:t>
      </w:r>
      <w:r>
        <w:t>5</w:t>
      </w:r>
      <w:r w:rsidR="001A4B9C" w:rsidRPr="007C15F5">
        <w:t>.</w:t>
      </w:r>
      <w:r w:rsidR="001A4B9C" w:rsidRPr="007C15F5">
        <w:tab/>
        <w:t xml:space="preserve">Any non-Contracting Party that seeks to be accorded the status of non-Contracting Party cooperating with CCAMLR by participating in the CDS shall apply to the Executive Secretary requesting such status. Such requests must be received by the Executive Secretary no later than ninety (90) days in advance of an annual meeting of the CAMLR Commission </w:t>
      </w:r>
      <w:proofErr w:type="gramStart"/>
      <w:r w:rsidR="001A4B9C" w:rsidRPr="007C15F5">
        <w:t>in order to</w:t>
      </w:r>
      <w:proofErr w:type="gramEnd"/>
      <w:r w:rsidR="001A4B9C" w:rsidRPr="007C15F5">
        <w:t xml:space="preserve"> be considered at that meeting.</w:t>
      </w:r>
    </w:p>
    <w:p w14:paraId="0FEAE301" w14:textId="49F266CB" w:rsidR="001A4B9C" w:rsidRPr="007C15F5" w:rsidRDefault="002304B7" w:rsidP="001A4B9C">
      <w:pPr>
        <w:pStyle w:val="cmnumberedpara"/>
      </w:pPr>
      <w:r w:rsidRPr="007C15F5">
        <w:t>C</w:t>
      </w:r>
      <w:r>
        <w:t>6</w:t>
      </w:r>
      <w:r w:rsidR="001A4B9C" w:rsidRPr="007C15F5">
        <w:t>.</w:t>
      </w:r>
      <w:r w:rsidR="001A4B9C" w:rsidRPr="007C15F5">
        <w:tab/>
        <w:t>An applicant for the status of a non-Contracting Party cooperating with CCAMLR by participating in the CDS shall confirm in writing:</w:t>
      </w:r>
    </w:p>
    <w:p w14:paraId="41136765" w14:textId="77777777" w:rsidR="001A4B9C" w:rsidRPr="007C15F5" w:rsidRDefault="001A4B9C" w:rsidP="001A4B9C">
      <w:pPr>
        <w:pStyle w:val="cmsubpara"/>
        <w:spacing w:after="0"/>
        <w:ind w:left="1123"/>
      </w:pPr>
      <w:r w:rsidRPr="007C15F5">
        <w:t>(</w:t>
      </w:r>
      <w:proofErr w:type="spellStart"/>
      <w:r w:rsidRPr="007C15F5">
        <w:t>i</w:t>
      </w:r>
      <w:proofErr w:type="spellEnd"/>
      <w:r w:rsidRPr="007C15F5">
        <w:t>)</w:t>
      </w:r>
      <w:r w:rsidRPr="007C15F5">
        <w:tab/>
        <w:t>its commitment to implement Conservation Measure 10-05; and</w:t>
      </w:r>
    </w:p>
    <w:p w14:paraId="207252DA" w14:textId="77777777" w:rsidR="001A4B9C" w:rsidRPr="007C15F5" w:rsidRDefault="001A4B9C" w:rsidP="001A4B9C">
      <w:pPr>
        <w:pStyle w:val="cmsubpara"/>
      </w:pPr>
      <w:r w:rsidRPr="007C15F5">
        <w:t>(ii)</w:t>
      </w:r>
      <w:r w:rsidRPr="007C15F5">
        <w:tab/>
        <w:t>the measures it has in place to ensure compliance with Conservation Measure 10</w:t>
      </w:r>
      <w:r w:rsidRPr="007C15F5">
        <w:noBreakHyphen/>
        <w:t>05.</w:t>
      </w:r>
    </w:p>
    <w:p w14:paraId="5CE141C5" w14:textId="735E505C" w:rsidR="001A4B9C" w:rsidRPr="007C15F5" w:rsidRDefault="002304B7" w:rsidP="001A4B9C">
      <w:pPr>
        <w:pStyle w:val="cmnumberedpara"/>
      </w:pPr>
      <w:r w:rsidRPr="007C15F5">
        <w:t>C</w:t>
      </w:r>
      <w:r>
        <w:t>7</w:t>
      </w:r>
      <w:r w:rsidR="001A4B9C" w:rsidRPr="007C15F5">
        <w:t>.</w:t>
      </w:r>
      <w:r w:rsidR="001A4B9C" w:rsidRPr="007C15F5">
        <w:tab/>
        <w:t>Any non-Contracting Party cooperating with CCAMLR by participating in the CDS shall fulfil the following requirements:</w:t>
      </w:r>
    </w:p>
    <w:p w14:paraId="48A514D5" w14:textId="77777777" w:rsidR="001A4B9C" w:rsidRPr="007C15F5" w:rsidRDefault="001A4B9C" w:rsidP="001A4B9C">
      <w:pPr>
        <w:pStyle w:val="cmsubpara"/>
      </w:pPr>
      <w:r w:rsidRPr="007C15F5">
        <w:t>(</w:t>
      </w:r>
      <w:proofErr w:type="spellStart"/>
      <w:r w:rsidRPr="007C15F5">
        <w:t>i</w:t>
      </w:r>
      <w:proofErr w:type="spellEnd"/>
      <w:r w:rsidRPr="007C15F5">
        <w:t>)</w:t>
      </w:r>
      <w:r w:rsidRPr="007C15F5">
        <w:tab/>
        <w:t>Information requirements:</w:t>
      </w:r>
    </w:p>
    <w:p w14:paraId="001D094C" w14:textId="77777777" w:rsidR="001A4B9C" w:rsidRPr="007C15F5" w:rsidRDefault="001A4B9C" w:rsidP="001A4B9C">
      <w:pPr>
        <w:pStyle w:val="cmsub-subpara"/>
      </w:pPr>
      <w:r w:rsidRPr="007C15F5">
        <w:t>(a)</w:t>
      </w:r>
      <w:r w:rsidRPr="007C15F5">
        <w:tab/>
        <w:t xml:space="preserve">communicate the data required under the CDS. </w:t>
      </w:r>
    </w:p>
    <w:p w14:paraId="74FA5AE2" w14:textId="77777777" w:rsidR="001A4B9C" w:rsidRPr="007C15F5" w:rsidRDefault="001A4B9C" w:rsidP="001A4B9C">
      <w:pPr>
        <w:pStyle w:val="cmsubpara"/>
      </w:pPr>
      <w:r w:rsidRPr="007C15F5">
        <w:t>(ii)</w:t>
      </w:r>
      <w:r w:rsidRPr="007C15F5">
        <w:tab/>
        <w:t>Compliance requirements:</w:t>
      </w:r>
    </w:p>
    <w:p w14:paraId="437D8BBC" w14:textId="77777777" w:rsidR="001A4B9C" w:rsidRPr="007C15F5" w:rsidRDefault="001A4B9C" w:rsidP="001A4B9C">
      <w:pPr>
        <w:pStyle w:val="cmsub-subpara"/>
      </w:pPr>
      <w:r w:rsidRPr="007C15F5">
        <w:t>(a)</w:t>
      </w:r>
      <w:r w:rsidRPr="007C15F5">
        <w:tab/>
        <w:t>implement all the provisions of Conservation Measure 10-05;</w:t>
      </w:r>
    </w:p>
    <w:p w14:paraId="42668848" w14:textId="77777777" w:rsidR="001A4B9C" w:rsidRPr="007C15F5" w:rsidRDefault="001A4B9C" w:rsidP="001A4B9C">
      <w:pPr>
        <w:pStyle w:val="cmsub-subpara"/>
      </w:pPr>
      <w:r w:rsidRPr="007C15F5">
        <w:lastRenderedPageBreak/>
        <w:t>(b)</w:t>
      </w:r>
      <w:r w:rsidRPr="007C15F5">
        <w:tab/>
        <w:t xml:space="preserve">inform CCAMLR of all the measures taken to ensure compliance by its vessels used for the transhipments of </w:t>
      </w:r>
      <w:r w:rsidRPr="007C15F5">
        <w:rPr>
          <w:i/>
        </w:rPr>
        <w:t>Dissostichus</w:t>
      </w:r>
      <w:r w:rsidRPr="007C15F5">
        <w:t xml:space="preserve"> spp. and its operators, including, </w:t>
      </w:r>
      <w:r w:rsidRPr="007C15F5">
        <w:rPr>
          <w:i/>
          <w:iCs/>
        </w:rPr>
        <w:t>inter alia</w:t>
      </w:r>
      <w:r w:rsidRPr="007C15F5">
        <w:rPr>
          <w:iCs/>
        </w:rPr>
        <w:t xml:space="preserve">, </w:t>
      </w:r>
      <w:r w:rsidRPr="007C15F5">
        <w:t xml:space="preserve">and as appropriate, inspection at sea and in port, CDS implementation; </w:t>
      </w:r>
    </w:p>
    <w:p w14:paraId="72871BF4" w14:textId="77777777" w:rsidR="001A4B9C" w:rsidRDefault="001A4B9C" w:rsidP="00890B19">
      <w:pPr>
        <w:pStyle w:val="cmsub-subpara"/>
      </w:pPr>
      <w:r w:rsidRPr="007C15F5">
        <w:t>(c)</w:t>
      </w:r>
      <w:r w:rsidRPr="007C15F5">
        <w:tab/>
        <w:t xml:space="preserve">respond to alleged violations of CCAMLR measures by its vessels transhipping </w:t>
      </w:r>
      <w:r w:rsidRPr="007C15F5">
        <w:rPr>
          <w:i/>
        </w:rPr>
        <w:t>Dissostichus</w:t>
      </w:r>
      <w:r w:rsidRPr="007C15F5">
        <w:t xml:space="preserve"> spp. and its operators, as determined by the appropriate bodies, and communicate to CCAMLR the actions taken against operators.</w:t>
      </w:r>
    </w:p>
    <w:p w14:paraId="248F55E0" w14:textId="043DD8BB" w:rsidR="001A4B9C" w:rsidRPr="007C15F5" w:rsidRDefault="002304B7" w:rsidP="001A4B9C">
      <w:pPr>
        <w:pStyle w:val="cmnumberedpara"/>
      </w:pPr>
      <w:r w:rsidRPr="007C15F5">
        <w:t>C</w:t>
      </w:r>
      <w:r>
        <w:t>8</w:t>
      </w:r>
      <w:r w:rsidR="001A4B9C" w:rsidRPr="007C15F5">
        <w:t>.</w:t>
      </w:r>
      <w:r w:rsidR="001A4B9C" w:rsidRPr="007C15F5">
        <w:tab/>
        <w:t>SCIC shall be responsible for reviewing requests for the status of non-Contracting Party cooperating with CCAMLR by participating in the CDS and for recommending to the Commission whether the applicants should be granted such status.</w:t>
      </w:r>
      <w:r w:rsidR="00615CD3">
        <w:t xml:space="preserve"> </w:t>
      </w:r>
    </w:p>
    <w:p w14:paraId="29DE4AA4" w14:textId="272574AF" w:rsidR="001A4B9C" w:rsidRPr="007C15F5" w:rsidRDefault="002304B7" w:rsidP="001A4B9C">
      <w:pPr>
        <w:pStyle w:val="cmnumberedpara"/>
      </w:pPr>
      <w:r w:rsidRPr="007C15F5">
        <w:t>C</w:t>
      </w:r>
      <w:r>
        <w:t>9</w:t>
      </w:r>
      <w:r w:rsidR="001A4B9C" w:rsidRPr="007C15F5">
        <w:t>.</w:t>
      </w:r>
      <w:r w:rsidR="001A4B9C" w:rsidRPr="007C15F5">
        <w:tab/>
        <w:t>Annually the Commission shall review the</w:t>
      </w:r>
      <w:r w:rsidR="009925B8">
        <w:t xml:space="preserve"> cooperating</w:t>
      </w:r>
      <w:r w:rsidR="001A4B9C" w:rsidRPr="007C15F5">
        <w:t xml:space="preserve"> status granted</w:t>
      </w:r>
      <w:r w:rsidR="001F2F8E">
        <w:t xml:space="preserve"> </w:t>
      </w:r>
      <w:r w:rsidR="001A4B9C" w:rsidRPr="007C15F5">
        <w:t>to each non-Contracting Party</w:t>
      </w:r>
      <w:r w:rsidR="009925B8">
        <w:t>. The Commission</w:t>
      </w:r>
      <w:r w:rsidR="00ED576F">
        <w:t xml:space="preserve"> </w:t>
      </w:r>
      <w:r w:rsidR="001A4B9C" w:rsidRPr="007C15F5">
        <w:t>may</w:t>
      </w:r>
      <w:r w:rsidR="00ED576F">
        <w:t xml:space="preserve"> </w:t>
      </w:r>
      <w:r w:rsidR="001A4B9C" w:rsidRPr="007C15F5">
        <w:t xml:space="preserve">revoke </w:t>
      </w:r>
      <w:r w:rsidR="009925B8">
        <w:t xml:space="preserve">such </w:t>
      </w:r>
      <w:r w:rsidR="001A4B9C" w:rsidRPr="007C15F5">
        <w:t>status</w:t>
      </w:r>
      <w:r w:rsidR="009925B8">
        <w:t xml:space="preserve"> </w:t>
      </w:r>
      <w:r w:rsidR="001A4B9C" w:rsidRPr="007C15F5">
        <w:t>if</w:t>
      </w:r>
      <w:r w:rsidR="001F2F8E">
        <w:t xml:space="preserve"> </w:t>
      </w:r>
      <w:r w:rsidR="001A4B9C" w:rsidRPr="007C15F5">
        <w:t>the non-Contracting Party concerned has not complied with the criteria for retaining such status established by this measure.</w:t>
      </w:r>
    </w:p>
    <w:p w14:paraId="4FE24E5E" w14:textId="62FA232E" w:rsidR="001A4B9C" w:rsidRPr="007C15F5" w:rsidRDefault="002304B7" w:rsidP="001A4B9C">
      <w:pPr>
        <w:pStyle w:val="cmnumberedpara"/>
      </w:pPr>
      <w:r w:rsidRPr="007C15F5">
        <w:t>C</w:t>
      </w:r>
      <w:r>
        <w:t>10</w:t>
      </w:r>
      <w:r w:rsidR="001A4B9C" w:rsidRPr="007C15F5">
        <w:t>.</w:t>
      </w:r>
      <w:r w:rsidR="001A4B9C" w:rsidRPr="007C15F5">
        <w:tab/>
        <w:t>Contracting Parties engaged in the trade of toothfish with non-Contracting Parties are encouraged to assist in capacity building and promote the voluntary implementation of the CDS.</w:t>
      </w:r>
    </w:p>
    <w:p w14:paraId="37E54F5B" w14:textId="6305A29F" w:rsidR="001A4B9C" w:rsidRPr="007C15F5" w:rsidRDefault="002304B7" w:rsidP="001A4B9C">
      <w:pPr>
        <w:pStyle w:val="cmnumberedpara"/>
        <w:spacing w:after="720"/>
      </w:pPr>
      <w:r w:rsidRPr="007C15F5">
        <w:t>C</w:t>
      </w:r>
      <w:r>
        <w:t>11</w:t>
      </w:r>
      <w:r w:rsidR="001A4B9C" w:rsidRPr="007C15F5">
        <w:t>.</w:t>
      </w:r>
      <w:r w:rsidR="001A4B9C" w:rsidRPr="007C15F5">
        <w:tab/>
        <w:t xml:space="preserve">Contracting Parties shall report to the Secretariat 45 days before the annual meeting on efforts undertaken pursuant to paragraph </w:t>
      </w:r>
      <w:r w:rsidRPr="007C15F5">
        <w:t>C</w:t>
      </w:r>
      <w:r>
        <w:t>10</w:t>
      </w:r>
      <w:r w:rsidR="001A4B9C" w:rsidRPr="007C15F5">
        <w:t>. The Secretariat shall include a summary of these efforts in an annual report to SCIC concerning the effectiveness of the non-Contracting Party Engagement Strategy.</w:t>
      </w:r>
      <w:bookmarkEnd w:id="20"/>
      <w:bookmarkEnd w:id="21"/>
    </w:p>
    <w:p w14:paraId="73221C6A" w14:textId="77777777" w:rsidR="00293928" w:rsidRPr="00CC39F5" w:rsidRDefault="00293928" w:rsidP="00CC39F5"/>
    <w:sectPr w:rsidR="00293928" w:rsidRPr="00CC39F5" w:rsidSect="00612D18">
      <w:footerReference w:type="even" r:id="rId15"/>
      <w:footerReference w:type="default" r:id="rId16"/>
      <w:footnotePr>
        <w:numRestart w:val="eachSect"/>
      </w:footnotePr>
      <w:pgSz w:w="11900" w:h="16840" w:code="9"/>
      <w:pgMar w:top="1559" w:right="1417" w:bottom="1559" w:left="1417"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85F83" w14:textId="77777777" w:rsidR="00B025F6" w:rsidRDefault="00B025F6">
      <w:r>
        <w:separator/>
      </w:r>
    </w:p>
  </w:endnote>
  <w:endnote w:type="continuationSeparator" w:id="0">
    <w:p w14:paraId="2750F80C" w14:textId="77777777" w:rsidR="00B025F6" w:rsidRDefault="00B0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0281" w14:textId="3672C8D4" w:rsidR="00B025F6" w:rsidRPr="00236520" w:rsidRDefault="00B025F6" w:rsidP="00236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0EACA" w14:textId="37329A92" w:rsidR="00B025F6" w:rsidRPr="00236520" w:rsidRDefault="00B025F6" w:rsidP="002365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F5D3" w14:textId="7910E5C4" w:rsidR="00B025F6" w:rsidRPr="00236520" w:rsidRDefault="00B025F6" w:rsidP="00236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5055" w14:textId="6DCBE185" w:rsidR="00B025F6" w:rsidRPr="00236520" w:rsidRDefault="00B025F6" w:rsidP="00236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F5015" w14:textId="77777777" w:rsidR="00B025F6" w:rsidRDefault="00B025F6">
      <w:r>
        <w:separator/>
      </w:r>
    </w:p>
  </w:footnote>
  <w:footnote w:type="continuationSeparator" w:id="0">
    <w:p w14:paraId="02C78385" w14:textId="77777777" w:rsidR="00B025F6" w:rsidRDefault="00B0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00B8A" w14:textId="0542DB73" w:rsidR="00B025F6" w:rsidRPr="001A4B9C" w:rsidRDefault="00B025F6" w:rsidP="005062E7">
    <w:pPr>
      <w:pStyle w:val="oddfooter"/>
    </w:pPr>
    <w:r>
      <w:t>10-05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E0C4F" w14:textId="11CF6130" w:rsidR="00B025F6" w:rsidRDefault="00B025F6" w:rsidP="00ED5284">
    <w:pPr>
      <w:pStyle w:val="evenfooter"/>
      <w:jc w:val="right"/>
    </w:pPr>
    <w:r>
      <w:t>10-05</w:t>
    </w:r>
  </w:p>
  <w:p w14:paraId="5BEB3195" w14:textId="05FC9AD8" w:rsidR="00B025F6" w:rsidRDefault="00B025F6" w:rsidP="00ED5284">
    <w:pPr>
      <w:pStyle w:val="oddheader"/>
    </w:pPr>
    <w:del w:id="9" w:author="Doro Forck" w:date="2018-11-07T14:51:00Z">
      <w:r w:rsidDel="005B48CB">
        <w:delText>V</w:delText>
      </w:r>
    </w:del>
    <w:ins w:id="10" w:author="Ingrid Slicer" w:date="2018-10-24T12:18:00Z">
      <w:del w:id="11" w:author="Doro Forck" w:date="2018-10-30T17:18:00Z">
        <w:r w:rsidDel="009541C0">
          <w:delText>2</w:delText>
        </w:r>
      </w:del>
    </w:ins>
    <w:del w:id="12" w:author="Doro Forck" w:date="2018-11-07T14:51:00Z">
      <w:r w:rsidDel="005B48CB">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53F2" w14:textId="17D9B8E9" w:rsidR="00B025F6" w:rsidRPr="001A4B9C" w:rsidRDefault="00B025F6" w:rsidP="005062E7">
    <w:pPr>
      <w:pStyle w:val="oddfooter"/>
    </w:pPr>
    <w:r>
      <w:t>10-05</w:t>
    </w:r>
    <w:r w:rsidRPr="000949A9">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95D2B" w14:textId="3F4D6B2C" w:rsidR="00B025F6" w:rsidRDefault="00B025F6" w:rsidP="000B69F1">
    <w:pPr>
      <w:pStyle w:val="evenfooter"/>
      <w:jc w:val="right"/>
    </w:pPr>
    <w:r>
      <w:t>10-05</w:t>
    </w:r>
  </w:p>
  <w:p w14:paraId="056E58F5" w14:textId="173FEC96" w:rsidR="00B025F6" w:rsidRDefault="00B025F6" w:rsidP="000B69F1">
    <w:pPr>
      <w:pStyle w:val="oddheader"/>
    </w:pPr>
    <w:del w:id="15" w:author="Doro Forck" w:date="2018-11-07T14:51:00Z">
      <w:r w:rsidDel="005B48CB">
        <w:delText>V</w:delText>
      </w:r>
    </w:del>
    <w:ins w:id="16" w:author="Ingrid Slicer" w:date="2018-10-24T14:20:00Z">
      <w:del w:id="17" w:author="Doro Forck" w:date="2018-10-30T17:18:00Z">
        <w:r w:rsidDel="009541C0">
          <w:delText>2</w:delText>
        </w:r>
      </w:del>
    </w:ins>
    <w:del w:id="18" w:author="Doro Forck" w:date="2018-11-07T14:51:00Z">
      <w:r w:rsidDel="005B48CB">
        <w:delText>0</w:delText>
      </w:r>
    </w:del>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69045" w14:textId="77777777" w:rsidR="00B025F6" w:rsidRDefault="00B025F6" w:rsidP="008D55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2F70708"/>
    <w:multiLevelType w:val="hybridMultilevel"/>
    <w:tmpl w:val="58AAF4E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E49AAE8A">
      <w:start w:val="1"/>
      <w:numFmt w:val="lowerRoman"/>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5F96ECA"/>
    <w:multiLevelType w:val="hybridMultilevel"/>
    <w:tmpl w:val="E8D4B066"/>
    <w:lvl w:ilvl="0" w:tplc="0D90AD7E">
      <w:start w:val="1"/>
      <w:numFmt w:val="lowerRoman"/>
      <w:lvlText w:val="(%1)"/>
      <w:lvlJc w:val="left"/>
      <w:pPr>
        <w:ind w:left="1800" w:hanging="720"/>
      </w:pPr>
      <w:rPr>
        <w:rFonts w:hint="default"/>
      </w:rPr>
    </w:lvl>
    <w:lvl w:ilvl="1" w:tplc="BE0A115C">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2"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3"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4"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5"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3"/>
  </w:num>
  <w:num w:numId="19">
    <w:abstractNumId w:val="32"/>
  </w:num>
  <w:num w:numId="20">
    <w:abstractNumId w:val="14"/>
  </w:num>
  <w:num w:numId="21">
    <w:abstractNumId w:val="17"/>
  </w:num>
  <w:num w:numId="22">
    <w:abstractNumId w:val="23"/>
  </w:num>
  <w:num w:numId="23">
    <w:abstractNumId w:val="34"/>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30"/>
  </w:num>
  <w:num w:numId="31">
    <w:abstractNumId w:val="28"/>
  </w:num>
  <w:num w:numId="32">
    <w:abstractNumId w:val="24"/>
  </w:num>
  <w:num w:numId="33">
    <w:abstractNumId w:val="35"/>
  </w:num>
  <w:num w:numId="34">
    <w:abstractNumId w:val="36"/>
  </w:num>
  <w:num w:numId="35">
    <w:abstractNumId w:val="20"/>
  </w:num>
  <w:num w:numId="36">
    <w:abstractNumId w:val="27"/>
  </w:num>
  <w:num w:numId="37">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Doro Forck">
    <w15:presenceInfo w15:providerId="AD" w15:userId="S-1-5-21-789336058-879983540-1801674531-1221"/>
  </w15:person>
  <w15:person w15:author="CCAMLR Presenter">
    <w15:presenceInfo w15:providerId="AD" w15:userId="S::ccamlr.presenter@ccamlr.org::5b15ad13-17a4-4aec-96fb-ed28b8917e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B9C"/>
    <w:rsid w:val="00003392"/>
    <w:rsid w:val="00004CB9"/>
    <w:rsid w:val="00004F5C"/>
    <w:rsid w:val="0001722C"/>
    <w:rsid w:val="000255BD"/>
    <w:rsid w:val="00037BD2"/>
    <w:rsid w:val="000573D8"/>
    <w:rsid w:val="00060309"/>
    <w:rsid w:val="000661FD"/>
    <w:rsid w:val="00066AB7"/>
    <w:rsid w:val="00071FAD"/>
    <w:rsid w:val="00080A49"/>
    <w:rsid w:val="00093133"/>
    <w:rsid w:val="000949A9"/>
    <w:rsid w:val="000975BB"/>
    <w:rsid w:val="000A1872"/>
    <w:rsid w:val="000A67EA"/>
    <w:rsid w:val="000B4AC5"/>
    <w:rsid w:val="000B51C3"/>
    <w:rsid w:val="000B69F1"/>
    <w:rsid w:val="000C05CD"/>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9554D"/>
    <w:rsid w:val="0019783F"/>
    <w:rsid w:val="001A4B9C"/>
    <w:rsid w:val="001C00E6"/>
    <w:rsid w:val="001C2583"/>
    <w:rsid w:val="001D2650"/>
    <w:rsid w:val="001D27F7"/>
    <w:rsid w:val="001D715F"/>
    <w:rsid w:val="001F2F8E"/>
    <w:rsid w:val="001F3DC8"/>
    <w:rsid w:val="00201EB9"/>
    <w:rsid w:val="00205903"/>
    <w:rsid w:val="00214397"/>
    <w:rsid w:val="0021667A"/>
    <w:rsid w:val="002176F2"/>
    <w:rsid w:val="00222E2E"/>
    <w:rsid w:val="0022678A"/>
    <w:rsid w:val="002304B7"/>
    <w:rsid w:val="0023288F"/>
    <w:rsid w:val="00236520"/>
    <w:rsid w:val="00240817"/>
    <w:rsid w:val="00242BB1"/>
    <w:rsid w:val="00243D23"/>
    <w:rsid w:val="00247D3B"/>
    <w:rsid w:val="0026596F"/>
    <w:rsid w:val="00265ED0"/>
    <w:rsid w:val="002708FE"/>
    <w:rsid w:val="00276DC0"/>
    <w:rsid w:val="00285BBB"/>
    <w:rsid w:val="00290416"/>
    <w:rsid w:val="00292B42"/>
    <w:rsid w:val="00293928"/>
    <w:rsid w:val="002A55DA"/>
    <w:rsid w:val="002B13B1"/>
    <w:rsid w:val="002C48C3"/>
    <w:rsid w:val="002E3416"/>
    <w:rsid w:val="002F5FEF"/>
    <w:rsid w:val="003003F8"/>
    <w:rsid w:val="00302BA1"/>
    <w:rsid w:val="00312138"/>
    <w:rsid w:val="00316BF6"/>
    <w:rsid w:val="003262C8"/>
    <w:rsid w:val="0033097C"/>
    <w:rsid w:val="00331BA1"/>
    <w:rsid w:val="003367E9"/>
    <w:rsid w:val="00346298"/>
    <w:rsid w:val="00346FCD"/>
    <w:rsid w:val="00354CC4"/>
    <w:rsid w:val="00363350"/>
    <w:rsid w:val="00366DB9"/>
    <w:rsid w:val="00373D49"/>
    <w:rsid w:val="0037602C"/>
    <w:rsid w:val="00390AEF"/>
    <w:rsid w:val="00393B9E"/>
    <w:rsid w:val="003A18B9"/>
    <w:rsid w:val="003A5FF0"/>
    <w:rsid w:val="003B3FC7"/>
    <w:rsid w:val="003B5B42"/>
    <w:rsid w:val="003B7DA5"/>
    <w:rsid w:val="003C26A7"/>
    <w:rsid w:val="003C3991"/>
    <w:rsid w:val="003D1A78"/>
    <w:rsid w:val="003E1CD4"/>
    <w:rsid w:val="003E58A6"/>
    <w:rsid w:val="003F0399"/>
    <w:rsid w:val="003F0472"/>
    <w:rsid w:val="003F32A7"/>
    <w:rsid w:val="003F7B44"/>
    <w:rsid w:val="0040110C"/>
    <w:rsid w:val="00403AB2"/>
    <w:rsid w:val="00404119"/>
    <w:rsid w:val="0040537F"/>
    <w:rsid w:val="00412E2C"/>
    <w:rsid w:val="00413115"/>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F2096"/>
    <w:rsid w:val="00500CEE"/>
    <w:rsid w:val="0050409D"/>
    <w:rsid w:val="00504703"/>
    <w:rsid w:val="005062E7"/>
    <w:rsid w:val="00507A51"/>
    <w:rsid w:val="00516354"/>
    <w:rsid w:val="005456C8"/>
    <w:rsid w:val="00546024"/>
    <w:rsid w:val="00554073"/>
    <w:rsid w:val="00557D36"/>
    <w:rsid w:val="00560C36"/>
    <w:rsid w:val="00567247"/>
    <w:rsid w:val="005753D8"/>
    <w:rsid w:val="00581D53"/>
    <w:rsid w:val="0058281A"/>
    <w:rsid w:val="00583BFB"/>
    <w:rsid w:val="005840A9"/>
    <w:rsid w:val="005844DB"/>
    <w:rsid w:val="00585A30"/>
    <w:rsid w:val="00590255"/>
    <w:rsid w:val="00590644"/>
    <w:rsid w:val="005A02AB"/>
    <w:rsid w:val="005A444A"/>
    <w:rsid w:val="005A5DA2"/>
    <w:rsid w:val="005B04A6"/>
    <w:rsid w:val="005B23FE"/>
    <w:rsid w:val="005B48CB"/>
    <w:rsid w:val="005C1F61"/>
    <w:rsid w:val="005C3F8D"/>
    <w:rsid w:val="005C7C5F"/>
    <w:rsid w:val="005D5CD9"/>
    <w:rsid w:val="006019EE"/>
    <w:rsid w:val="006026A1"/>
    <w:rsid w:val="00605CD9"/>
    <w:rsid w:val="0060642C"/>
    <w:rsid w:val="00612D18"/>
    <w:rsid w:val="00615CD3"/>
    <w:rsid w:val="00621841"/>
    <w:rsid w:val="00625F1E"/>
    <w:rsid w:val="00634821"/>
    <w:rsid w:val="00643F4D"/>
    <w:rsid w:val="00645A6E"/>
    <w:rsid w:val="00671793"/>
    <w:rsid w:val="00677C74"/>
    <w:rsid w:val="00681DC3"/>
    <w:rsid w:val="006837FD"/>
    <w:rsid w:val="006A1BD3"/>
    <w:rsid w:val="006A2952"/>
    <w:rsid w:val="006A2A66"/>
    <w:rsid w:val="006A61DF"/>
    <w:rsid w:val="006A6AA2"/>
    <w:rsid w:val="006A7540"/>
    <w:rsid w:val="006D2FA7"/>
    <w:rsid w:val="006D5C2B"/>
    <w:rsid w:val="006E316B"/>
    <w:rsid w:val="00713D8A"/>
    <w:rsid w:val="007178D2"/>
    <w:rsid w:val="00725851"/>
    <w:rsid w:val="00733077"/>
    <w:rsid w:val="00734313"/>
    <w:rsid w:val="00741009"/>
    <w:rsid w:val="0074478C"/>
    <w:rsid w:val="007535CF"/>
    <w:rsid w:val="0077071E"/>
    <w:rsid w:val="0077140B"/>
    <w:rsid w:val="00797ECB"/>
    <w:rsid w:val="007A457A"/>
    <w:rsid w:val="007A6AC5"/>
    <w:rsid w:val="007B07B2"/>
    <w:rsid w:val="007B204A"/>
    <w:rsid w:val="007B35EB"/>
    <w:rsid w:val="007D2585"/>
    <w:rsid w:val="007F6BDA"/>
    <w:rsid w:val="007F6DC0"/>
    <w:rsid w:val="007F7528"/>
    <w:rsid w:val="008013AE"/>
    <w:rsid w:val="00804132"/>
    <w:rsid w:val="008165AC"/>
    <w:rsid w:val="008177D3"/>
    <w:rsid w:val="0082083D"/>
    <w:rsid w:val="00830965"/>
    <w:rsid w:val="00830B50"/>
    <w:rsid w:val="008350C8"/>
    <w:rsid w:val="00872317"/>
    <w:rsid w:val="00875386"/>
    <w:rsid w:val="008778F9"/>
    <w:rsid w:val="008834F8"/>
    <w:rsid w:val="008850B4"/>
    <w:rsid w:val="00890B19"/>
    <w:rsid w:val="008A45B5"/>
    <w:rsid w:val="008B07C9"/>
    <w:rsid w:val="008B415E"/>
    <w:rsid w:val="008D52D3"/>
    <w:rsid w:val="008D55A0"/>
    <w:rsid w:val="008D581A"/>
    <w:rsid w:val="008E7591"/>
    <w:rsid w:val="009010F0"/>
    <w:rsid w:val="00910A8C"/>
    <w:rsid w:val="00916059"/>
    <w:rsid w:val="0092069A"/>
    <w:rsid w:val="00920A43"/>
    <w:rsid w:val="00923B46"/>
    <w:rsid w:val="00930FA7"/>
    <w:rsid w:val="009319D6"/>
    <w:rsid w:val="0093261B"/>
    <w:rsid w:val="00933AB7"/>
    <w:rsid w:val="009518B0"/>
    <w:rsid w:val="009541C0"/>
    <w:rsid w:val="0096391D"/>
    <w:rsid w:val="0097121C"/>
    <w:rsid w:val="00971375"/>
    <w:rsid w:val="00981E0B"/>
    <w:rsid w:val="0098365B"/>
    <w:rsid w:val="00984C67"/>
    <w:rsid w:val="009860E5"/>
    <w:rsid w:val="009925B8"/>
    <w:rsid w:val="00994F0C"/>
    <w:rsid w:val="009951A4"/>
    <w:rsid w:val="00996C55"/>
    <w:rsid w:val="009A6941"/>
    <w:rsid w:val="009B4669"/>
    <w:rsid w:val="009B7118"/>
    <w:rsid w:val="009C0EC7"/>
    <w:rsid w:val="009C1A0F"/>
    <w:rsid w:val="009C24C7"/>
    <w:rsid w:val="009D4AC8"/>
    <w:rsid w:val="009E6510"/>
    <w:rsid w:val="009E7CEC"/>
    <w:rsid w:val="009F6452"/>
    <w:rsid w:val="00A00089"/>
    <w:rsid w:val="00A073DF"/>
    <w:rsid w:val="00A12048"/>
    <w:rsid w:val="00A22F54"/>
    <w:rsid w:val="00A263D8"/>
    <w:rsid w:val="00A341CA"/>
    <w:rsid w:val="00A36B31"/>
    <w:rsid w:val="00A474CD"/>
    <w:rsid w:val="00A56E7B"/>
    <w:rsid w:val="00A60393"/>
    <w:rsid w:val="00A614B4"/>
    <w:rsid w:val="00A7242D"/>
    <w:rsid w:val="00A72A2A"/>
    <w:rsid w:val="00A8038A"/>
    <w:rsid w:val="00A86EDB"/>
    <w:rsid w:val="00AA0088"/>
    <w:rsid w:val="00AA33E9"/>
    <w:rsid w:val="00AB234D"/>
    <w:rsid w:val="00AB3E8C"/>
    <w:rsid w:val="00AB73D0"/>
    <w:rsid w:val="00AC36F3"/>
    <w:rsid w:val="00AC4D3A"/>
    <w:rsid w:val="00AD04A5"/>
    <w:rsid w:val="00AF76A0"/>
    <w:rsid w:val="00B0045F"/>
    <w:rsid w:val="00B01192"/>
    <w:rsid w:val="00B025F6"/>
    <w:rsid w:val="00B04AF7"/>
    <w:rsid w:val="00B05474"/>
    <w:rsid w:val="00B1169C"/>
    <w:rsid w:val="00B22A80"/>
    <w:rsid w:val="00B24522"/>
    <w:rsid w:val="00B25995"/>
    <w:rsid w:val="00B347AA"/>
    <w:rsid w:val="00B40DB7"/>
    <w:rsid w:val="00B736D6"/>
    <w:rsid w:val="00B738C5"/>
    <w:rsid w:val="00B90C87"/>
    <w:rsid w:val="00BA04BA"/>
    <w:rsid w:val="00BA0710"/>
    <w:rsid w:val="00BA450C"/>
    <w:rsid w:val="00BB28EA"/>
    <w:rsid w:val="00BD1298"/>
    <w:rsid w:val="00BD257F"/>
    <w:rsid w:val="00BD3E51"/>
    <w:rsid w:val="00BE33AB"/>
    <w:rsid w:val="00C002BA"/>
    <w:rsid w:val="00C06115"/>
    <w:rsid w:val="00C07CA7"/>
    <w:rsid w:val="00C15F16"/>
    <w:rsid w:val="00C22098"/>
    <w:rsid w:val="00C2413C"/>
    <w:rsid w:val="00C35C40"/>
    <w:rsid w:val="00C36C0D"/>
    <w:rsid w:val="00C37F3D"/>
    <w:rsid w:val="00C5014E"/>
    <w:rsid w:val="00C7150E"/>
    <w:rsid w:val="00C87975"/>
    <w:rsid w:val="00C97620"/>
    <w:rsid w:val="00CA5C48"/>
    <w:rsid w:val="00CA7278"/>
    <w:rsid w:val="00CB591C"/>
    <w:rsid w:val="00CB605A"/>
    <w:rsid w:val="00CC011E"/>
    <w:rsid w:val="00CC27D2"/>
    <w:rsid w:val="00CC39F5"/>
    <w:rsid w:val="00CC426D"/>
    <w:rsid w:val="00CC5D8A"/>
    <w:rsid w:val="00CC7D29"/>
    <w:rsid w:val="00CE0217"/>
    <w:rsid w:val="00CE0C2B"/>
    <w:rsid w:val="00CE1A5E"/>
    <w:rsid w:val="00CE3143"/>
    <w:rsid w:val="00CF2351"/>
    <w:rsid w:val="00CF2622"/>
    <w:rsid w:val="00CF3BB0"/>
    <w:rsid w:val="00CF5F96"/>
    <w:rsid w:val="00CF7698"/>
    <w:rsid w:val="00D1470D"/>
    <w:rsid w:val="00D225D1"/>
    <w:rsid w:val="00D22A73"/>
    <w:rsid w:val="00D339A3"/>
    <w:rsid w:val="00D36AE8"/>
    <w:rsid w:val="00D43547"/>
    <w:rsid w:val="00D552C0"/>
    <w:rsid w:val="00D645C0"/>
    <w:rsid w:val="00D80318"/>
    <w:rsid w:val="00D8369F"/>
    <w:rsid w:val="00D8467D"/>
    <w:rsid w:val="00D90E1B"/>
    <w:rsid w:val="00D93619"/>
    <w:rsid w:val="00D95BF9"/>
    <w:rsid w:val="00DB1896"/>
    <w:rsid w:val="00DB3658"/>
    <w:rsid w:val="00DB5074"/>
    <w:rsid w:val="00DB6B92"/>
    <w:rsid w:val="00DB6F2A"/>
    <w:rsid w:val="00DB6FC8"/>
    <w:rsid w:val="00DC1401"/>
    <w:rsid w:val="00DD1704"/>
    <w:rsid w:val="00DD4DB2"/>
    <w:rsid w:val="00DF04E2"/>
    <w:rsid w:val="00E1460E"/>
    <w:rsid w:val="00E306CE"/>
    <w:rsid w:val="00E34026"/>
    <w:rsid w:val="00E36A5B"/>
    <w:rsid w:val="00E5054B"/>
    <w:rsid w:val="00E545F3"/>
    <w:rsid w:val="00E63914"/>
    <w:rsid w:val="00E70990"/>
    <w:rsid w:val="00E755A7"/>
    <w:rsid w:val="00E8133A"/>
    <w:rsid w:val="00E81577"/>
    <w:rsid w:val="00EB351E"/>
    <w:rsid w:val="00EB7C92"/>
    <w:rsid w:val="00EC4BCA"/>
    <w:rsid w:val="00EC4D56"/>
    <w:rsid w:val="00ED4672"/>
    <w:rsid w:val="00ED470D"/>
    <w:rsid w:val="00ED4745"/>
    <w:rsid w:val="00ED5284"/>
    <w:rsid w:val="00ED576F"/>
    <w:rsid w:val="00EE5EF9"/>
    <w:rsid w:val="00EE785C"/>
    <w:rsid w:val="00EF0107"/>
    <w:rsid w:val="00EF0EE7"/>
    <w:rsid w:val="00EF6E35"/>
    <w:rsid w:val="00EF71D4"/>
    <w:rsid w:val="00F16176"/>
    <w:rsid w:val="00F232A9"/>
    <w:rsid w:val="00F239FC"/>
    <w:rsid w:val="00F3539A"/>
    <w:rsid w:val="00F37C06"/>
    <w:rsid w:val="00F415BC"/>
    <w:rsid w:val="00F57579"/>
    <w:rsid w:val="00F619BA"/>
    <w:rsid w:val="00F66DFC"/>
    <w:rsid w:val="00F75F7B"/>
    <w:rsid w:val="00F77768"/>
    <w:rsid w:val="00F86663"/>
    <w:rsid w:val="00F92982"/>
    <w:rsid w:val="00FA0A26"/>
    <w:rsid w:val="00FA4144"/>
    <w:rsid w:val="00FB0269"/>
    <w:rsid w:val="00FB0490"/>
    <w:rsid w:val="00FC2FA3"/>
    <w:rsid w:val="00FC622E"/>
    <w:rsid w:val="00FC66B0"/>
    <w:rsid w:val="00FC71D7"/>
    <w:rsid w:val="00FD130A"/>
    <w:rsid w:val="00FD4232"/>
    <w:rsid w:val="00FE716D"/>
    <w:rsid w:val="00FF63F8"/>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48DF0583"/>
  <w15:docId w15:val="{E05AC50B-F13A-4C89-963E-435556D9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1A4B9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uiPriority w:val="99"/>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uiPriority w:val="99"/>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ListParagraph">
    <w:name w:val="List Paragraph"/>
    <w:basedOn w:val="Normal"/>
    <w:link w:val="ListParagraphChar"/>
    <w:uiPriority w:val="34"/>
    <w:qFormat/>
    <w:rsid w:val="001A4B9C"/>
    <w:pPr>
      <w:spacing w:after="160" w:line="259" w:lineRule="auto"/>
      <w:ind w:left="720"/>
      <w:contextualSpacing/>
    </w:pPr>
    <w:rPr>
      <w:rFonts w:asciiTheme="minorHAnsi" w:eastAsiaTheme="minorHAnsi" w:hAnsiTheme="minorHAnsi" w:cstheme="minorBidi"/>
      <w:sz w:val="22"/>
      <w:szCs w:val="22"/>
      <w:lang w:val="en-GB"/>
    </w:rPr>
  </w:style>
  <w:style w:type="paragraph" w:customStyle="1" w:styleId="Default">
    <w:name w:val="Default"/>
    <w:rsid w:val="001A4B9C"/>
    <w:pPr>
      <w:autoSpaceDE w:val="0"/>
      <w:autoSpaceDN w:val="0"/>
      <w:adjustRightInd w:val="0"/>
    </w:pPr>
    <w:rPr>
      <w:rFonts w:eastAsiaTheme="minorHAnsi"/>
      <w:color w:val="000000"/>
      <w:sz w:val="24"/>
      <w:szCs w:val="24"/>
      <w:lang w:val="en-GB" w:eastAsia="en-US"/>
    </w:rPr>
  </w:style>
  <w:style w:type="character" w:customStyle="1" w:styleId="ListParagraphChar">
    <w:name w:val="List Paragraph Char"/>
    <w:basedOn w:val="DefaultParagraphFont"/>
    <w:link w:val="ListParagraph"/>
    <w:uiPriority w:val="34"/>
    <w:rsid w:val="001A4B9C"/>
    <w:rPr>
      <w:rFonts w:asciiTheme="minorHAnsi" w:eastAsiaTheme="minorHAnsi" w:hAnsiTheme="minorHAnsi" w:cstheme="minorBidi"/>
      <w:sz w:val="22"/>
      <w:szCs w:val="22"/>
      <w:lang w:val="en-GB" w:eastAsia="en-US"/>
    </w:rPr>
  </w:style>
  <w:style w:type="paragraph" w:styleId="CommentText">
    <w:name w:val="annotation text"/>
    <w:basedOn w:val="Normal"/>
    <w:link w:val="CommentTextChar1"/>
    <w:uiPriority w:val="99"/>
    <w:rsid w:val="001A4B9C"/>
    <w:pPr>
      <w:spacing w:after="200" w:line="276" w:lineRule="auto"/>
    </w:pPr>
    <w:rPr>
      <w:rFonts w:ascii="Calibri" w:hAnsi="Calibri"/>
      <w:sz w:val="20"/>
      <w:lang w:val="en-US"/>
    </w:rPr>
  </w:style>
  <w:style w:type="character" w:customStyle="1" w:styleId="CommentTextChar">
    <w:name w:val="Comment Text Char"/>
    <w:basedOn w:val="DefaultParagraphFont"/>
    <w:rsid w:val="001A4B9C"/>
    <w:rPr>
      <w:lang w:eastAsia="en-US"/>
    </w:rPr>
  </w:style>
  <w:style w:type="character" w:customStyle="1" w:styleId="CommentTextChar1">
    <w:name w:val="Comment Text Char1"/>
    <w:basedOn w:val="DefaultParagraphFont"/>
    <w:link w:val="CommentText"/>
    <w:uiPriority w:val="99"/>
    <w:locked/>
    <w:rsid w:val="001A4B9C"/>
    <w:rPr>
      <w:rFonts w:ascii="Calibri" w:hAnsi="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EA3A2-969A-478D-BEE1-F465E801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16</TotalTime>
  <Pages>19</Pages>
  <Words>6098</Words>
  <Characters>33793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8</cp:revision>
  <cp:lastPrinted>2018-10-30T06:11:00Z</cp:lastPrinted>
  <dcterms:created xsi:type="dcterms:W3CDTF">2018-10-24T07:03:00Z</dcterms:created>
  <dcterms:modified xsi:type="dcterms:W3CDTF">2018-11-07T04:07:00Z</dcterms:modified>
</cp:coreProperties>
</file>